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D51D5" w14:textId="77777777" w:rsidR="00E113B8" w:rsidRDefault="00E113B8" w:rsidP="001D390B">
      <w:pPr>
        <w:spacing w:line="240" w:lineRule="auto"/>
        <w:jc w:val="center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 xml:space="preserve">Komponent </w:t>
      </w:r>
      <w:r>
        <w:rPr>
          <w:b/>
          <w:bCs/>
          <w:sz w:val="24"/>
          <w:szCs w:val="24"/>
        </w:rPr>
        <w:t>3</w:t>
      </w:r>
      <w:r w:rsidRPr="0071366D">
        <w:rPr>
          <w:b/>
          <w:bCs/>
          <w:sz w:val="24"/>
          <w:szCs w:val="24"/>
        </w:rPr>
        <w:t xml:space="preserve"> – Osobitné zmluvné ustanovenia vyplývajúce z čl. 6 Zmluvy o PPM, z ktorých vyplývajú pre Prijímateľa povinnosti vo vzťahu k</w:t>
      </w:r>
      <w:r>
        <w:rPr>
          <w:b/>
          <w:bCs/>
          <w:sz w:val="24"/>
          <w:szCs w:val="24"/>
        </w:rPr>
        <w:t> </w:t>
      </w:r>
      <w:r w:rsidRPr="0071366D">
        <w:rPr>
          <w:b/>
          <w:bCs/>
          <w:sz w:val="24"/>
          <w:szCs w:val="24"/>
        </w:rPr>
        <w:t>Vykonávateľovi</w:t>
      </w:r>
    </w:p>
    <w:p w14:paraId="1D69227C" w14:textId="56D115B8" w:rsidR="0062062D" w:rsidRDefault="0062062D" w:rsidP="001D390B">
      <w:pPr>
        <w:pStyle w:val="Odsekzoznamu"/>
        <w:numPr>
          <w:ilvl w:val="0"/>
          <w:numId w:val="1"/>
        </w:numPr>
        <w:spacing w:line="240" w:lineRule="auto"/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výzvy </w:t>
      </w:r>
      <w:r>
        <w:rPr>
          <w:b/>
          <w:color w:val="8496B0" w:themeColor="text2" w:themeTint="99"/>
        </w:rPr>
        <w:t xml:space="preserve">s kódom </w:t>
      </w:r>
      <w:r w:rsidR="00DB1C31" w:rsidRPr="00DB1C31">
        <w:rPr>
          <w:b/>
          <w:color w:val="8496B0" w:themeColor="text2" w:themeTint="99"/>
        </w:rPr>
        <w:t>03I04-26-V05</w:t>
      </w:r>
      <w:del w:id="0" w:author="Autor">
        <w:r w:rsidR="00DB1C31" w:rsidDel="006621D9">
          <w:rPr>
            <w:b/>
            <w:color w:val="8496B0" w:themeColor="text2" w:themeTint="99"/>
          </w:rPr>
          <w:delText xml:space="preserve"> a 03I04-26-V06</w:delText>
        </w:r>
      </w:del>
    </w:p>
    <w:tbl>
      <w:tblPr>
        <w:tblW w:w="51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411"/>
        <w:gridCol w:w="1557"/>
        <w:gridCol w:w="6203"/>
      </w:tblGrid>
      <w:tr w:rsidR="009B7B63" w:rsidRPr="00584216" w14:paraId="4ECDB07F" w14:textId="77777777" w:rsidTr="00AB4EE8">
        <w:trPr>
          <w:trHeight w:val="57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5CBB2C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Osobitné zmluvné povinnosti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8575CE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052C1C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článok zmluvy/VZP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7A2AEE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Forma/obsah dokumentu, ktorým sa povinnosť preukazuje zo strany prijímateľa</w:t>
            </w:r>
          </w:p>
        </w:tc>
      </w:tr>
      <w:tr w:rsidR="00364777" w:rsidRPr="00584216" w14:paraId="55EFF7EF" w14:textId="77777777" w:rsidTr="00AB4EE8">
        <w:trPr>
          <w:trHeight w:val="286"/>
          <w:ins w:id="1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2DD4" w14:textId="1CC79941" w:rsidR="000F6E82" w:rsidRDefault="00117C94" w:rsidP="000F6E82">
            <w:pPr>
              <w:spacing w:before="60" w:after="0" w:line="240" w:lineRule="auto"/>
              <w:rPr>
                <w:ins w:id="2" w:author="Autor"/>
                <w:sz w:val="20"/>
                <w:szCs w:val="20"/>
              </w:rPr>
            </w:pPr>
            <w:ins w:id="3" w:author="Autor">
              <w:r>
                <w:rPr>
                  <w:sz w:val="20"/>
                  <w:szCs w:val="20"/>
                </w:rPr>
                <w:t>P</w:t>
              </w:r>
              <w:del w:id="4" w:author="Autor">
                <w:r w:rsidR="00236461" w:rsidRPr="00236461" w:rsidDel="00117C94">
                  <w:rPr>
                    <w:sz w:val="20"/>
                    <w:szCs w:val="20"/>
                  </w:rPr>
                  <w:delText>p</w:delText>
                </w:r>
              </w:del>
              <w:r w:rsidR="00236461" w:rsidRPr="00236461">
                <w:rPr>
                  <w:sz w:val="20"/>
                  <w:szCs w:val="20"/>
                </w:rPr>
                <w:t>reukázať Vykonávateľovi rezervovanú kapacitu pre pripojenie každej nabíjacej stanice, ktorá má byť Predmetom Proj</w:t>
              </w:r>
              <w:r w:rsidR="000F6E82">
                <w:rPr>
                  <w:sz w:val="20"/>
                  <w:szCs w:val="20"/>
                </w:rPr>
                <w:t>ektu, do distribučnej sústavy</w:t>
              </w:r>
            </w:ins>
          </w:p>
          <w:p w14:paraId="6F711DEE" w14:textId="77777777" w:rsidR="000F6E82" w:rsidRDefault="000F6E82" w:rsidP="000F6E82">
            <w:pPr>
              <w:spacing w:before="60" w:after="0" w:line="240" w:lineRule="auto"/>
              <w:rPr>
                <w:ins w:id="5" w:author="Autor"/>
                <w:sz w:val="20"/>
                <w:szCs w:val="20"/>
              </w:rPr>
            </w:pPr>
          </w:p>
          <w:p w14:paraId="3563A4B2" w14:textId="304F2124" w:rsidR="00364777" w:rsidRPr="00FB50A6" w:rsidRDefault="00117C94" w:rsidP="000F6E82">
            <w:pPr>
              <w:spacing w:before="60" w:after="0" w:line="240" w:lineRule="auto"/>
              <w:rPr>
                <w:ins w:id="6" w:author="Autor"/>
                <w:sz w:val="20"/>
                <w:szCs w:val="20"/>
              </w:rPr>
            </w:pPr>
            <w:ins w:id="7" w:author="Autor">
              <w:r>
                <w:rPr>
                  <w:sz w:val="20"/>
                  <w:szCs w:val="20"/>
                </w:rPr>
                <w:t>P</w:t>
              </w:r>
              <w:del w:id="8" w:author="Autor">
                <w:r w:rsidR="00FE5B45" w:rsidRPr="00236461" w:rsidDel="00117C94">
                  <w:rPr>
                    <w:sz w:val="20"/>
                    <w:szCs w:val="20"/>
                  </w:rPr>
                  <w:delText>p</w:delText>
                </w:r>
              </w:del>
              <w:r w:rsidR="00FE5B45" w:rsidRPr="00236461">
                <w:rPr>
                  <w:sz w:val="20"/>
                  <w:szCs w:val="20"/>
                </w:rPr>
                <w:t xml:space="preserve">redložiť dokument preukazujúci </w:t>
              </w:r>
              <w:r w:rsidR="00FE5B45" w:rsidRPr="001B1BC5">
                <w:rPr>
                  <w:b/>
                  <w:sz w:val="20"/>
                  <w:szCs w:val="20"/>
                </w:rPr>
                <w:t>priemernú voľnú kapacitu</w:t>
              </w:r>
              <w:r w:rsidR="00FE5B45" w:rsidRPr="00236461">
                <w:rPr>
                  <w:sz w:val="20"/>
                  <w:szCs w:val="20"/>
                </w:rPr>
                <w:t xml:space="preserve"> </w:t>
              </w:r>
              <w:r w:rsidR="00FE5B45" w:rsidRPr="001B1BC5">
                <w:rPr>
                  <w:b/>
                  <w:sz w:val="20"/>
                  <w:szCs w:val="20"/>
                </w:rPr>
                <w:t>daného odberného miesta</w:t>
              </w:r>
              <w:r w:rsidR="00FE5B45" w:rsidRPr="00236461">
                <w:rPr>
                  <w:sz w:val="20"/>
                  <w:szCs w:val="20"/>
                </w:rPr>
                <w:t xml:space="preserve"> pre pripojenie nabíjacej stanice, ktorá má byť Predmetom Projektu, vo výške </w:t>
              </w:r>
              <w:r w:rsidR="00FE5B45" w:rsidRPr="001B1BC5">
                <w:rPr>
                  <w:b/>
                  <w:sz w:val="20"/>
                  <w:szCs w:val="20"/>
                </w:rPr>
                <w:t xml:space="preserve">minimálne 70 % </w:t>
              </w:r>
              <w:r w:rsidR="00FE5B45" w:rsidRPr="001B1BC5">
                <w:rPr>
                  <w:sz w:val="20"/>
                  <w:szCs w:val="20"/>
                </w:rPr>
                <w:t>z maximálneho výkonu nabíjacej stanice</w:t>
              </w:r>
              <w:r w:rsidR="00FE5B45" w:rsidRPr="00236461">
                <w:rPr>
                  <w:sz w:val="20"/>
                  <w:szCs w:val="20"/>
                </w:rPr>
                <w:t>, ktorá má byť Predmetom Projektu, alebo vo výške minimálne 70 % zo súčtu maximálnych výkonov nabíjacích staníc pripojených v danom odbernom mieste, ak majú byť v jednom odbernom mieste pripojené dve a viac nabíjacích staníc, ktoré majú byť Predmetom Projektu.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2059" w14:textId="35F01F8A" w:rsidR="00364777" w:rsidRPr="00FB50A6" w:rsidRDefault="00236461" w:rsidP="00364777">
            <w:pPr>
              <w:spacing w:after="0" w:line="240" w:lineRule="auto"/>
              <w:jc w:val="center"/>
              <w:rPr>
                <w:ins w:id="9" w:author="Autor"/>
                <w:sz w:val="20"/>
                <w:szCs w:val="20"/>
              </w:rPr>
            </w:pPr>
            <w:ins w:id="10" w:author="Autor">
              <w:r w:rsidRPr="00236461">
                <w:rPr>
                  <w:sz w:val="20"/>
                  <w:szCs w:val="20"/>
                </w:rPr>
                <w:t>do 40 dní od nadobudnutia účinnosti Zmluvy</w:t>
              </w:r>
            </w:ins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FCE73" w14:textId="096B4409" w:rsidR="00364777" w:rsidRPr="00FB50A6" w:rsidRDefault="00364777" w:rsidP="00236461">
            <w:pPr>
              <w:spacing w:after="0" w:line="240" w:lineRule="auto"/>
              <w:jc w:val="center"/>
              <w:rPr>
                <w:ins w:id="11" w:author="Autor"/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ins w:id="12" w:author="Autor">
              <w:r w:rsidRPr="00FB50A6">
                <w:rPr>
                  <w:rFonts w:ascii="Calibri" w:eastAsia="Times New Roman" w:hAnsi="Calibri" w:cs="Calibri"/>
                  <w:bCs/>
                  <w:sz w:val="20"/>
                  <w:szCs w:val="20"/>
                  <w:lang w:eastAsia="sk-SK"/>
                </w:rPr>
                <w:t xml:space="preserve">čl. 6.5 </w:t>
              </w:r>
              <w:r>
                <w:rPr>
                  <w:rFonts w:ascii="Calibri" w:eastAsia="Times New Roman" w:hAnsi="Calibri" w:cs="Calibri"/>
                  <w:bCs/>
                  <w:sz w:val="20"/>
                  <w:szCs w:val="20"/>
                  <w:lang w:eastAsia="sk-SK"/>
                </w:rPr>
                <w:t>a</w:t>
              </w:r>
              <w:r w:rsidRPr="00FB50A6">
                <w:rPr>
                  <w:rFonts w:ascii="Calibri" w:eastAsia="Times New Roman" w:hAnsi="Calibri" w:cs="Calibri"/>
                  <w:bCs/>
                  <w:sz w:val="20"/>
                  <w:szCs w:val="20"/>
                  <w:lang w:eastAsia="sk-SK"/>
                </w:rPr>
                <w:t xml:space="preserve">) </w:t>
              </w:r>
              <w:r w:rsidR="00236461">
                <w:rPr>
                  <w:rFonts w:ascii="Calibri" w:eastAsia="Times New Roman" w:hAnsi="Calibri" w:cs="Calibri"/>
                  <w:bCs/>
                  <w:sz w:val="20"/>
                  <w:szCs w:val="20"/>
                  <w:lang w:eastAsia="sk-SK"/>
                </w:rPr>
                <w:t>Zmluvy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3AB5B" w14:textId="037088CC" w:rsidR="00364777" w:rsidRDefault="00236461" w:rsidP="00364777">
            <w:pPr>
              <w:spacing w:after="60" w:line="240" w:lineRule="auto"/>
              <w:rPr>
                <w:ins w:id="13" w:author="Autor"/>
                <w:rFonts w:ascii="Calibri" w:hAnsi="Calibri" w:cs="Calibri"/>
                <w:sz w:val="20"/>
                <w:szCs w:val="20"/>
                <w:u w:val="single"/>
              </w:rPr>
            </w:pPr>
            <w:ins w:id="14" w:author="Autor">
              <w:r>
                <w:rPr>
                  <w:rFonts w:ascii="Calibri" w:hAnsi="Calibri" w:cs="Calibri"/>
                  <w:sz w:val="20"/>
                  <w:szCs w:val="20"/>
                  <w:u w:val="single"/>
                </w:rPr>
                <w:t>Prijímateľ predkladá:</w:t>
              </w:r>
            </w:ins>
          </w:p>
          <w:p w14:paraId="3C3F88C1" w14:textId="79B7AB54" w:rsidR="00ED0116" w:rsidRDefault="001436B6" w:rsidP="001B1BC5">
            <w:pPr>
              <w:pStyle w:val="Odsekzoznamu"/>
              <w:numPr>
                <w:ilvl w:val="0"/>
                <w:numId w:val="9"/>
              </w:numPr>
              <w:spacing w:after="60" w:line="240" w:lineRule="auto"/>
              <w:ind w:left="215" w:hanging="215"/>
              <w:contextualSpacing w:val="0"/>
              <w:rPr>
                <w:ins w:id="15" w:author="Autor"/>
                <w:rFonts w:ascii="Calibri" w:hAnsi="Calibri" w:cs="Calibri"/>
                <w:sz w:val="20"/>
                <w:szCs w:val="20"/>
              </w:rPr>
            </w:pPr>
            <w:ins w:id="16" w:author="Autor">
              <w:r w:rsidRPr="001B1BC5">
                <w:rPr>
                  <w:rFonts w:ascii="Calibri" w:hAnsi="Calibri" w:cs="Calibri"/>
                  <w:b/>
                  <w:i/>
                  <w:sz w:val="20"/>
                  <w:szCs w:val="20"/>
                </w:rPr>
                <w:t>Platnú zmluvy o pripojení do distribučnej sústavy</w:t>
              </w:r>
              <w:r w:rsidRPr="001B1BC5">
                <w:rPr>
                  <w:rFonts w:ascii="Calibri" w:hAnsi="Calibri" w:cs="Calibri"/>
                  <w:sz w:val="20"/>
                  <w:szCs w:val="20"/>
                </w:rPr>
                <w:t xml:space="preserve"> </w:t>
              </w:r>
              <w:r w:rsidR="00ED0116" w:rsidRPr="001B1BC5">
                <w:rPr>
                  <w:rFonts w:ascii="Calibri" w:hAnsi="Calibri" w:cs="Calibri"/>
                  <w:sz w:val="20"/>
                  <w:szCs w:val="20"/>
                </w:rPr>
                <w:t>(relevantné v prípade odberného miesta, ktoré má pridelený EIC kód a pri ktorom nedochádza k zmene maximálnej rezervovanej kapacity, do ktorého bude nabíjacia stanica pripojená</w:t>
              </w:r>
              <w:r w:rsidR="00ED0116">
                <w:rPr>
                  <w:rFonts w:ascii="Calibri" w:hAnsi="Calibri" w:cs="Calibri"/>
                  <w:sz w:val="20"/>
                  <w:szCs w:val="20"/>
                </w:rPr>
                <w:t>);</w:t>
              </w:r>
            </w:ins>
          </w:p>
          <w:p w14:paraId="746CC37E" w14:textId="1634B9EB" w:rsidR="00ED0116" w:rsidRPr="001B1BC5" w:rsidRDefault="00ED0116" w:rsidP="001B1BC5">
            <w:pPr>
              <w:pStyle w:val="Odsekzoznamu"/>
              <w:numPr>
                <w:ilvl w:val="0"/>
                <w:numId w:val="9"/>
              </w:numPr>
              <w:spacing w:after="60" w:line="240" w:lineRule="auto"/>
              <w:ind w:left="215" w:hanging="215"/>
              <w:contextualSpacing w:val="0"/>
              <w:rPr>
                <w:ins w:id="17" w:author="Autor"/>
                <w:rFonts w:ascii="Calibri" w:hAnsi="Calibri" w:cs="Calibri"/>
                <w:sz w:val="20"/>
                <w:szCs w:val="20"/>
              </w:rPr>
            </w:pPr>
            <w:ins w:id="18" w:author="Autor">
              <w:r w:rsidRPr="001B1BC5">
                <w:rPr>
                  <w:b/>
                  <w:i/>
                  <w:sz w:val="20"/>
                  <w:szCs w:val="20"/>
                </w:rPr>
                <w:t>Doklad o rezervovanej kapacite pre pripojenie nabíjacej stanice do distribučnej sústavy</w:t>
              </w:r>
              <w:r w:rsidRPr="001B1BC5">
                <w:rPr>
                  <w:rFonts w:ascii="Calibri" w:hAnsi="Calibri" w:cs="Calibri"/>
                  <w:sz w:val="20"/>
                  <w:szCs w:val="20"/>
                </w:rPr>
                <w:t xml:space="preserve"> </w:t>
              </w:r>
              <w:r>
                <w:rPr>
                  <w:rFonts w:ascii="Calibri" w:hAnsi="Calibri" w:cs="Calibri"/>
                  <w:sz w:val="20"/>
                  <w:szCs w:val="20"/>
                </w:rPr>
                <w:t>(</w:t>
              </w:r>
              <w:r w:rsidRPr="001B1BC5">
                <w:rPr>
                  <w:rFonts w:ascii="Calibri" w:hAnsi="Calibri" w:cs="Calibri"/>
                  <w:sz w:val="20"/>
                  <w:szCs w:val="20"/>
                </w:rPr>
                <w:t>relevantné v</w:t>
              </w:r>
              <w:r w:rsidR="00F17DA9" w:rsidRPr="001B1BC5">
                <w:rPr>
                  <w:rFonts w:ascii="Calibri" w:hAnsi="Calibri" w:cs="Calibri"/>
                  <w:sz w:val="20"/>
                  <w:szCs w:val="20"/>
                </w:rPr>
                <w:t xml:space="preserve"> prípade odberného miesta, ktoré </w:t>
              </w:r>
              <w:r w:rsidRPr="001B1BC5">
                <w:rPr>
                  <w:rFonts w:ascii="Calibri" w:hAnsi="Calibri" w:cs="Calibri"/>
                  <w:sz w:val="20"/>
                  <w:szCs w:val="20"/>
                  <w:u w:val="single"/>
                </w:rPr>
                <w:t>ne</w:t>
              </w:r>
              <w:r w:rsidR="00F17DA9" w:rsidRPr="001B1BC5">
                <w:rPr>
                  <w:rFonts w:ascii="Calibri" w:hAnsi="Calibri" w:cs="Calibri"/>
                  <w:sz w:val="20"/>
                  <w:szCs w:val="20"/>
                  <w:u w:val="single"/>
                </w:rPr>
                <w:t xml:space="preserve">má pridelený EIC kód, resp. </w:t>
              </w:r>
              <w:r w:rsidR="00F17DA9" w:rsidRPr="001B1BC5">
                <w:rPr>
                  <w:sz w:val="20"/>
                  <w:szCs w:val="20"/>
                  <w:u w:val="single"/>
                </w:rPr>
                <w:t>v prípade zmeny maximálnej rezervovanej kapacity</w:t>
              </w:r>
              <w:r w:rsidR="00F17DA9" w:rsidRPr="001B1BC5">
                <w:rPr>
                  <w:sz w:val="20"/>
                  <w:szCs w:val="20"/>
                </w:rPr>
                <w:t xml:space="preserve"> v odbernom mieste, ktoré má pridelený EIC kód</w:t>
              </w:r>
              <w:r>
                <w:rPr>
                  <w:sz w:val="20"/>
                  <w:szCs w:val="20"/>
                </w:rPr>
                <w:t>). Prijímateľ v tomto prípade pre</w:t>
              </w:r>
              <w:bookmarkStart w:id="19" w:name="_GoBack"/>
              <w:bookmarkEnd w:id="19"/>
              <w:r>
                <w:rPr>
                  <w:sz w:val="20"/>
                  <w:szCs w:val="20"/>
                </w:rPr>
                <w:t xml:space="preserve">dkladá niektorý z nasledovných dokumentov: </w:t>
              </w:r>
              <w:r w:rsidRPr="001B1BC5">
                <w:rPr>
                  <w:rFonts w:ascii="Calibri" w:hAnsi="Calibri" w:cs="Calibri"/>
                  <w:i/>
                  <w:sz w:val="20"/>
                  <w:szCs w:val="20"/>
                </w:rPr>
                <w:t>platná zmluva o pripojení do distribučnej sústavy, návrh zmluvy o pripojení do distribučnej sústavy vypracovaný prevádzkovateľom distribučnej sústavy, platné súhlasné stanovisko alebo vyjadrenie prevádzkovateľa distribučnej sústavy k žiadosti o pripojenie, resp. k žiadosti o zmenu maximálnej rezervovanej kapacity odberného miesta, ktoré má pridelený EIC kód</w:t>
              </w:r>
              <w:r>
                <w:rPr>
                  <w:rFonts w:ascii="Calibri" w:hAnsi="Calibri" w:cs="Calibri"/>
                  <w:i/>
                  <w:sz w:val="20"/>
                  <w:szCs w:val="20"/>
                </w:rPr>
                <w:t>;</w:t>
              </w:r>
            </w:ins>
          </w:p>
          <w:p w14:paraId="77E181BE" w14:textId="680D2740" w:rsidR="00864332" w:rsidRDefault="00ED0116" w:rsidP="001B1BC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215" w:hanging="215"/>
              <w:contextualSpacing w:val="0"/>
              <w:rPr>
                <w:ins w:id="20" w:author="Autor"/>
                <w:rFonts w:ascii="Calibri" w:hAnsi="Calibri" w:cs="Calibri"/>
                <w:sz w:val="20"/>
                <w:szCs w:val="20"/>
              </w:rPr>
            </w:pPr>
            <w:ins w:id="21" w:author="Autor">
              <w:r w:rsidRPr="001B1BC5">
                <w:rPr>
                  <w:rFonts w:ascii="Calibri" w:hAnsi="Calibri" w:cs="Calibri"/>
                  <w:b/>
                  <w:i/>
                  <w:sz w:val="20"/>
                  <w:szCs w:val="20"/>
                </w:rPr>
                <w:t>Písomný súhlas používateľa existujúceho odberného miesta/resp. budúceho používateľa odberného miesta s pripojením nabíjacej stanice</w:t>
              </w:r>
              <w:r>
                <w:rPr>
                  <w:rFonts w:ascii="Calibri" w:hAnsi="Calibri" w:cs="Calibri"/>
                  <w:sz w:val="20"/>
                  <w:szCs w:val="20"/>
                </w:rPr>
                <w:t>, ktorá má byť predmetom projektu</w:t>
              </w:r>
              <w:r w:rsidRPr="001B1BC5">
                <w:rPr>
                  <w:rFonts w:ascii="Calibri" w:hAnsi="Calibri" w:cs="Calibri"/>
                  <w:b/>
                  <w:sz w:val="20"/>
                  <w:szCs w:val="20"/>
                  <w:u w:val="single"/>
                </w:rPr>
                <w:t xml:space="preserve"> </w:t>
              </w:r>
              <w:r w:rsidRPr="001B1BC5">
                <w:rPr>
                  <w:rFonts w:ascii="Calibri" w:hAnsi="Calibri" w:cs="Calibri"/>
                  <w:sz w:val="20"/>
                  <w:szCs w:val="20"/>
                </w:rPr>
                <w:t>(</w:t>
              </w:r>
              <w:r w:rsidR="00864332">
                <w:rPr>
                  <w:rFonts w:ascii="Calibri" w:hAnsi="Calibri" w:cs="Calibri"/>
                  <w:sz w:val="20"/>
                  <w:szCs w:val="20"/>
                </w:rPr>
                <w:t xml:space="preserve">relevantné v prípade, že </w:t>
              </w:r>
              <w:r w:rsidR="00864332" w:rsidRPr="001B1BC5">
                <w:rPr>
                  <w:rFonts w:ascii="Calibri" w:hAnsi="Calibri" w:cs="Calibri"/>
                  <w:sz w:val="20"/>
                  <w:szCs w:val="20"/>
                  <w:u w:val="single"/>
                </w:rPr>
                <w:t>Prijímateľ nie je</w:t>
              </w:r>
              <w:r w:rsidR="00897183" w:rsidRPr="000B5E0A">
                <w:rPr>
                  <w:rFonts w:ascii="Calibri" w:hAnsi="Calibri" w:cs="Calibri"/>
                  <w:sz w:val="20"/>
                  <w:szCs w:val="20"/>
                  <w:u w:val="single"/>
                </w:rPr>
                <w:t xml:space="preserve"> identifikovaný ako žiadateľ o pripojenie</w:t>
              </w:r>
              <w:r w:rsidR="00864332">
                <w:rPr>
                  <w:rFonts w:ascii="Calibri" w:hAnsi="Calibri" w:cs="Calibri"/>
                  <w:sz w:val="20"/>
                  <w:szCs w:val="20"/>
                </w:rPr>
                <w:t>:</w:t>
              </w:r>
            </w:ins>
          </w:p>
          <w:p w14:paraId="7204AD19" w14:textId="4555F72A" w:rsidR="00864332" w:rsidRDefault="00897183" w:rsidP="00D442BE">
            <w:pPr>
              <w:pStyle w:val="Odsekzoznamu"/>
              <w:numPr>
                <w:ilvl w:val="0"/>
                <w:numId w:val="11"/>
              </w:numPr>
              <w:spacing w:after="60" w:line="240" w:lineRule="auto"/>
              <w:ind w:left="639" w:hanging="284"/>
              <w:contextualSpacing w:val="0"/>
              <w:rPr>
                <w:ins w:id="22" w:author="Autor"/>
                <w:rFonts w:ascii="Calibri" w:hAnsi="Calibri" w:cs="Calibri"/>
                <w:sz w:val="20"/>
                <w:szCs w:val="20"/>
              </w:rPr>
            </w:pPr>
            <w:ins w:id="23" w:author="Autor">
              <w:r w:rsidRPr="001B1BC5">
                <w:rPr>
                  <w:rFonts w:ascii="Calibri" w:hAnsi="Calibri" w:cs="Calibri"/>
                  <w:sz w:val="20"/>
                  <w:szCs w:val="20"/>
                  <w:u w:val="single"/>
                </w:rPr>
                <w:t>na zmluve o pripojení</w:t>
              </w:r>
              <w:r w:rsidRPr="001B1BC5">
                <w:rPr>
                  <w:rFonts w:ascii="Calibri" w:hAnsi="Calibri" w:cs="Calibri"/>
                  <w:sz w:val="20"/>
                  <w:szCs w:val="20"/>
                </w:rPr>
                <w:t xml:space="preserve"> do distribučnej sústavy pre existujúce odberné miesto, do ktorého bude pripojená nabíjacia stanica, ktorá má byť Predmetom Projektu</w:t>
              </w:r>
              <w:r w:rsidR="00864332">
                <w:rPr>
                  <w:rFonts w:ascii="Calibri" w:hAnsi="Calibri" w:cs="Calibri"/>
                  <w:sz w:val="20"/>
                  <w:szCs w:val="20"/>
                </w:rPr>
                <w:t xml:space="preserve">, resp. </w:t>
              </w:r>
            </w:ins>
          </w:p>
          <w:p w14:paraId="1C7BB840" w14:textId="2B45B4AD" w:rsidR="00FE5B45" w:rsidRPr="00FE5B45" w:rsidRDefault="00897183" w:rsidP="00FE5B45">
            <w:pPr>
              <w:pStyle w:val="Odsekzoznamu"/>
              <w:numPr>
                <w:ilvl w:val="0"/>
                <w:numId w:val="11"/>
              </w:numPr>
              <w:spacing w:after="60" w:line="240" w:lineRule="auto"/>
              <w:ind w:left="639" w:hanging="284"/>
              <w:contextualSpacing w:val="0"/>
              <w:rPr>
                <w:ins w:id="24" w:author="Autor"/>
                <w:rFonts w:ascii="Calibri" w:hAnsi="Calibri" w:cs="Calibri"/>
                <w:sz w:val="20"/>
                <w:szCs w:val="20"/>
              </w:rPr>
            </w:pPr>
            <w:ins w:id="25" w:author="Autor">
              <w:r>
                <w:rPr>
                  <w:sz w:val="20"/>
                  <w:szCs w:val="20"/>
                  <w:u w:val="single"/>
                </w:rPr>
                <w:t xml:space="preserve">na </w:t>
              </w:r>
              <w:r w:rsidRPr="001B1BC5">
                <w:rPr>
                  <w:sz w:val="20"/>
                  <w:szCs w:val="20"/>
                  <w:u w:val="single"/>
                </w:rPr>
                <w:t>doklade o rezervovanej kapacite</w:t>
              </w:r>
              <w:r w:rsidRPr="00236461">
                <w:rPr>
                  <w:sz w:val="20"/>
                  <w:szCs w:val="20"/>
                </w:rPr>
                <w:t xml:space="preserve"> pre pripojenie nabíjacej stanice, ktorá má byť Predmetom Projektu, v odbernom mieste do distribučnej sústavy</w:t>
              </w:r>
              <w:r w:rsidR="00ED0116">
                <w:rPr>
                  <w:rFonts w:ascii="Calibri" w:hAnsi="Calibri" w:cs="Calibri"/>
                  <w:sz w:val="20"/>
                  <w:szCs w:val="20"/>
                </w:rPr>
                <w:t>.</w:t>
              </w:r>
            </w:ins>
          </w:p>
          <w:p w14:paraId="5158353B" w14:textId="505EBFA4" w:rsidR="00FE5B45" w:rsidRDefault="00FE5B45" w:rsidP="00FE5B45">
            <w:pPr>
              <w:pStyle w:val="Odsekzoznamu"/>
              <w:numPr>
                <w:ilvl w:val="0"/>
                <w:numId w:val="9"/>
              </w:numPr>
              <w:spacing w:after="60" w:line="240" w:lineRule="auto"/>
              <w:ind w:left="216" w:hanging="216"/>
              <w:contextualSpacing w:val="0"/>
              <w:rPr>
                <w:ins w:id="26" w:author="Autor"/>
                <w:rFonts w:ascii="Calibri" w:hAnsi="Calibri" w:cs="Calibri"/>
                <w:sz w:val="20"/>
                <w:szCs w:val="20"/>
              </w:rPr>
            </w:pPr>
            <w:ins w:id="27" w:author="Autor">
              <w:r w:rsidRPr="00B47FD8">
                <w:rPr>
                  <w:rFonts w:ascii="Calibri" w:hAnsi="Calibri" w:cs="Calibri"/>
                  <w:sz w:val="20"/>
                  <w:szCs w:val="20"/>
                </w:rPr>
                <w:lastRenderedPageBreak/>
                <w:t>V prípade, že v</w:t>
              </w:r>
              <w:r w:rsidR="00FD0936">
                <w:rPr>
                  <w:rFonts w:ascii="Calibri" w:hAnsi="Calibri" w:cs="Calibri"/>
                  <w:sz w:val="20"/>
                  <w:szCs w:val="20"/>
                </w:rPr>
                <w:t xml:space="preserve"> existujúcom </w:t>
              </w:r>
              <w:r w:rsidRPr="00B47FD8">
                <w:rPr>
                  <w:rFonts w:ascii="Calibri" w:hAnsi="Calibri" w:cs="Calibri"/>
                  <w:sz w:val="20"/>
                  <w:szCs w:val="20"/>
                </w:rPr>
                <w:t>odbernom mieste je</w:t>
              </w:r>
              <w:r w:rsidR="00FD0936">
                <w:rPr>
                  <w:rFonts w:ascii="Calibri" w:hAnsi="Calibri" w:cs="Calibri"/>
                  <w:sz w:val="20"/>
                  <w:szCs w:val="20"/>
                </w:rPr>
                <w:t>/sú</w:t>
              </w:r>
              <w:r w:rsidRPr="00B47FD8">
                <w:rPr>
                  <w:rFonts w:ascii="Calibri" w:hAnsi="Calibri" w:cs="Calibri"/>
                  <w:sz w:val="20"/>
                  <w:szCs w:val="20"/>
                </w:rPr>
                <w:t xml:space="preserve"> pripojené aj iné zariadenie</w:t>
              </w:r>
              <w:r w:rsidR="00FD0936">
                <w:rPr>
                  <w:rFonts w:ascii="Calibri" w:hAnsi="Calibri" w:cs="Calibri"/>
                  <w:sz w:val="20"/>
                  <w:szCs w:val="20"/>
                </w:rPr>
                <w:t>/zariadenia</w:t>
              </w:r>
              <w:r w:rsidRPr="00B47FD8">
                <w:rPr>
                  <w:rFonts w:ascii="Calibri" w:hAnsi="Calibri" w:cs="Calibri"/>
                  <w:sz w:val="20"/>
                  <w:szCs w:val="20"/>
                </w:rPr>
                <w:t xml:space="preserve">, ako nabíjacie stanice, ktoré sú predmetom projektu, prijímateľ predkladá aj </w:t>
              </w:r>
              <w:r w:rsidRPr="00B47FD8">
                <w:rPr>
                  <w:rFonts w:ascii="Calibri" w:hAnsi="Calibri" w:cs="Calibri"/>
                  <w:b/>
                  <w:i/>
                  <w:sz w:val="20"/>
                  <w:szCs w:val="20"/>
                </w:rPr>
                <w:t>vyúčtovaciu faktúru</w:t>
              </w:r>
              <w:r>
                <w:rPr>
                  <w:rFonts w:ascii="Calibri" w:hAnsi="Calibri" w:cs="Calibri"/>
                  <w:b/>
                  <w:i/>
                  <w:sz w:val="20"/>
                  <w:szCs w:val="20"/>
                </w:rPr>
                <w:t xml:space="preserve"> </w:t>
              </w:r>
              <w:r w:rsidRPr="002537C9">
                <w:rPr>
                  <w:rFonts w:ascii="Calibri" w:hAnsi="Calibri" w:cs="Calibri"/>
                  <w:sz w:val="20"/>
                  <w:szCs w:val="20"/>
                </w:rPr>
                <w:t>a</w:t>
              </w:r>
              <w:r>
                <w:rPr>
                  <w:rFonts w:ascii="Calibri" w:hAnsi="Calibri" w:cs="Calibri"/>
                  <w:b/>
                  <w:i/>
                  <w:sz w:val="20"/>
                  <w:szCs w:val="20"/>
                </w:rPr>
                <w:t> výpočet dostatočnej rezervovanej kapacity</w:t>
              </w:r>
              <w:r w:rsidRPr="00B47FD8">
                <w:rPr>
                  <w:rFonts w:ascii="Calibri" w:hAnsi="Calibri" w:cs="Calibri"/>
                  <w:sz w:val="20"/>
                  <w:szCs w:val="20"/>
                </w:rPr>
                <w:t xml:space="preserve">. </w:t>
              </w:r>
            </w:ins>
          </w:p>
          <w:p w14:paraId="3FFF0B4D" w14:textId="77777777" w:rsidR="00FE5B45" w:rsidRDefault="00FE5B45" w:rsidP="00FE5B45">
            <w:pPr>
              <w:pStyle w:val="Odsekzoznamu"/>
              <w:spacing w:after="60" w:line="240" w:lineRule="auto"/>
              <w:ind w:left="216"/>
              <w:contextualSpacing w:val="0"/>
              <w:rPr>
                <w:ins w:id="28" w:author="Autor"/>
                <w:rFonts w:ascii="Calibri" w:hAnsi="Calibri" w:cs="Calibri"/>
                <w:sz w:val="20"/>
                <w:szCs w:val="20"/>
              </w:rPr>
            </w:pPr>
            <w:ins w:id="29" w:author="Autor">
              <w:r w:rsidRPr="009A38D3">
                <w:rPr>
                  <w:rFonts w:ascii="Calibri" w:hAnsi="Calibri" w:cs="Calibri"/>
                  <w:b/>
                  <w:sz w:val="20"/>
                  <w:szCs w:val="20"/>
                </w:rPr>
                <w:t>Vyúčtovacia faktúra</w:t>
              </w:r>
              <w:r w:rsidRPr="00B47FD8">
                <w:rPr>
                  <w:rFonts w:ascii="Calibri" w:hAnsi="Calibri" w:cs="Calibri"/>
                  <w:sz w:val="20"/>
                  <w:szCs w:val="20"/>
                </w:rPr>
                <w:t xml:space="preserve"> </w:t>
              </w:r>
              <w:r>
                <w:rPr>
                  <w:rFonts w:ascii="Calibri" w:hAnsi="Calibri" w:cs="Calibri"/>
                  <w:sz w:val="20"/>
                  <w:szCs w:val="20"/>
                </w:rPr>
                <w:t>je</w:t>
              </w:r>
              <w:r w:rsidRPr="00B47FD8">
                <w:rPr>
                  <w:rFonts w:ascii="Calibri" w:hAnsi="Calibri" w:cs="Calibri"/>
                  <w:sz w:val="20"/>
                  <w:szCs w:val="20"/>
                </w:rPr>
                <w:t xml:space="preserve"> vyúčtovacia faktúra</w:t>
              </w:r>
              <w:r>
                <w:rPr>
                  <w:rFonts w:ascii="Calibri" w:hAnsi="Calibri" w:cs="Calibri"/>
                  <w:sz w:val="20"/>
                  <w:szCs w:val="20"/>
                </w:rPr>
                <w:t xml:space="preserve"> k danému odbernému miestu</w:t>
              </w:r>
              <w:r w:rsidRPr="00B47FD8">
                <w:rPr>
                  <w:rFonts w:ascii="Calibri" w:hAnsi="Calibri" w:cs="Calibri"/>
                  <w:sz w:val="20"/>
                  <w:szCs w:val="20"/>
                </w:rPr>
                <w:t xml:space="preserve"> za posledné ročné zúčtovacie obdobie alebo, ak zúčtovacie obdobie nezodpovedá jednému roku, vyúčtovaciu faktúru za jedno alebo viac zúčtovacích období, ktoré najbližšie zodpovedá/jú jednému roku.</w:t>
              </w:r>
              <w:r>
                <w:rPr>
                  <w:rFonts w:ascii="Calibri" w:hAnsi="Calibri" w:cs="Calibri"/>
                  <w:sz w:val="20"/>
                  <w:szCs w:val="20"/>
                </w:rPr>
                <w:t xml:space="preserve"> </w:t>
              </w:r>
            </w:ins>
          </w:p>
          <w:p w14:paraId="5DEFDCA1" w14:textId="5A8EA161" w:rsidR="00FE5B45" w:rsidRPr="00FE5B45" w:rsidRDefault="00FE5B45" w:rsidP="00272BF7">
            <w:pPr>
              <w:pStyle w:val="Odsekzoznamu"/>
              <w:spacing w:after="60" w:line="240" w:lineRule="auto"/>
              <w:ind w:left="216"/>
              <w:contextualSpacing w:val="0"/>
              <w:rPr>
                <w:ins w:id="30" w:author="Autor"/>
                <w:rFonts w:ascii="Calibri" w:hAnsi="Calibri" w:cs="Calibri"/>
                <w:sz w:val="20"/>
                <w:szCs w:val="20"/>
              </w:rPr>
            </w:pPr>
            <w:ins w:id="31" w:author="Autor">
              <w:r>
                <w:rPr>
                  <w:rFonts w:ascii="Calibri" w:hAnsi="Calibri" w:cs="Calibri"/>
                  <w:b/>
                  <w:sz w:val="20"/>
                  <w:szCs w:val="20"/>
                </w:rPr>
                <w:t>Výpočet dostatočnej rezervovanej kapacity</w:t>
              </w:r>
              <w:r w:rsidRPr="009A38D3">
                <w:rPr>
                  <w:rFonts w:ascii="Calibri" w:hAnsi="Calibri" w:cs="Calibri"/>
                  <w:sz w:val="20"/>
                  <w:szCs w:val="20"/>
                </w:rPr>
                <w:t xml:space="preserve"> tvorí prílohu č. </w:t>
              </w:r>
              <w:r>
                <w:rPr>
                  <w:rFonts w:ascii="Calibri" w:hAnsi="Calibri" w:cs="Calibri"/>
                  <w:sz w:val="20"/>
                  <w:szCs w:val="20"/>
                </w:rPr>
                <w:t>13</w:t>
              </w:r>
              <w:r w:rsidRPr="009A38D3">
                <w:rPr>
                  <w:rFonts w:ascii="Calibri" w:hAnsi="Calibri" w:cs="Calibri"/>
                  <w:sz w:val="20"/>
                  <w:szCs w:val="20"/>
                </w:rPr>
                <w:t xml:space="preserve"> tejto Príručky pre Prijímateľa.</w:t>
              </w:r>
            </w:ins>
          </w:p>
        </w:tc>
      </w:tr>
      <w:tr w:rsidR="00364777" w:rsidRPr="00584216" w14:paraId="3607B6AD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CF47" w14:textId="66B72357" w:rsidR="00364777" w:rsidRPr="00FB50A6" w:rsidRDefault="00117C94" w:rsidP="003647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ins w:id="32" w:author="Autor">
              <w:r>
                <w:rPr>
                  <w:sz w:val="20"/>
                  <w:szCs w:val="20"/>
                </w:rPr>
                <w:lastRenderedPageBreak/>
                <w:t>K</w:t>
              </w:r>
            </w:ins>
            <w:del w:id="33" w:author="Autor">
              <w:r w:rsidR="00364777" w:rsidRPr="00FB50A6" w:rsidDel="00117C94">
                <w:rPr>
                  <w:sz w:val="20"/>
                  <w:szCs w:val="20"/>
                </w:rPr>
                <w:delText>k</w:delText>
              </w:r>
            </w:del>
            <w:r w:rsidR="00364777" w:rsidRPr="00FB50A6">
              <w:rPr>
                <w:sz w:val="20"/>
                <w:szCs w:val="20"/>
              </w:rPr>
              <w:t xml:space="preserve">u dňu začatia realizácie stavebných prác disponovať právoplatným povolením na realizáciu stavby vydaným príslušným povoľovacím orgánom (napr. stavebné povolenie), resp. iným povolením/vyjadrením v súlade so všeobecne záväzným právnymi predpismi (napr. platné oznámenie stavebného úradu k ohláseniu drobnej stavby) vo vzťahu ku každému </w:t>
            </w:r>
            <w:r w:rsidR="00364777" w:rsidRPr="00FB50A6">
              <w:rPr>
                <w:b/>
                <w:bCs/>
                <w:sz w:val="20"/>
                <w:szCs w:val="20"/>
              </w:rPr>
              <w:t>Predmetu Projektu</w:t>
            </w:r>
            <w:r w:rsidR="00364777" w:rsidRPr="00FB50A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BA26" w14:textId="77777777" w:rsidR="00364777" w:rsidRPr="00FB50A6" w:rsidRDefault="00364777" w:rsidP="003647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FB50A6">
              <w:rPr>
                <w:sz w:val="20"/>
                <w:szCs w:val="20"/>
              </w:rPr>
              <w:t xml:space="preserve">najneskôr spolu s prvou ŽoP, v ktorej si nárokuje výdavky týkajúce sa daného Predmetu Projektu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1819" w14:textId="1DB2F37A" w:rsidR="00364777" w:rsidRPr="00FB50A6" w:rsidRDefault="00364777" w:rsidP="003647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 xml:space="preserve">čl. 6.5 </w:t>
            </w:r>
            <w:ins w:id="34" w:author="Autor">
              <w:r>
                <w:rPr>
                  <w:rFonts w:ascii="Calibri" w:eastAsia="Times New Roman" w:hAnsi="Calibri" w:cs="Calibri"/>
                  <w:bCs/>
                  <w:sz w:val="20"/>
                  <w:szCs w:val="20"/>
                  <w:lang w:eastAsia="sk-SK"/>
                </w:rPr>
                <w:t>b</w:t>
              </w:r>
            </w:ins>
            <w:del w:id="35" w:author="Autor">
              <w:r w:rsidRPr="00FB50A6" w:rsidDel="00364777">
                <w:rPr>
                  <w:rFonts w:ascii="Calibri" w:eastAsia="Times New Roman" w:hAnsi="Calibri" w:cs="Calibri"/>
                  <w:bCs/>
                  <w:sz w:val="20"/>
                  <w:szCs w:val="20"/>
                  <w:lang w:eastAsia="sk-SK"/>
                </w:rPr>
                <w:delText>a</w:delText>
              </w:r>
            </w:del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5E2F" w14:textId="77777777" w:rsidR="00364777" w:rsidRDefault="00364777" w:rsidP="00364777">
            <w:pPr>
              <w:spacing w:after="6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3D5C">
              <w:rPr>
                <w:rFonts w:ascii="Calibri" w:hAnsi="Calibri" w:cs="Calibri"/>
                <w:sz w:val="20"/>
                <w:szCs w:val="20"/>
                <w:u w:val="single"/>
              </w:rPr>
              <w:t>V prípade relevantnosti</w:t>
            </w:r>
            <w:r w:rsidRPr="00713D5C">
              <w:rPr>
                <w:rFonts w:ascii="Calibri" w:hAnsi="Calibri" w:cs="Calibri"/>
                <w:sz w:val="20"/>
                <w:szCs w:val="20"/>
              </w:rPr>
              <w:t xml:space="preserve"> prijímateľ predkladá:</w:t>
            </w:r>
          </w:p>
          <w:p w14:paraId="78950883" w14:textId="77777777" w:rsidR="00364777" w:rsidRDefault="00364777" w:rsidP="00364777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stavebné povolenie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podľa zákona č. 50/1976 Zb. o územnom plánovaní a stavebnom poriadku (stavebný zákon) v znení účinnom do 31.3.2025 (ďalej len "stavebný zákon") alebo</w:t>
            </w:r>
            <w:r w:rsidRPr="0023073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právoplatné rozhodnutie o stavebnom zámere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podľa zákona č. 25/2025 Z. z. Stavebný zákon a o zmene a doplnení niektorých zákonov (Stavebný zákon) (ďalej len "nový Stavebný zákon") a </w:t>
            </w:r>
            <w:r w:rsidRPr="00230731">
              <w:rPr>
                <w:rFonts w:ascii="Calibri" w:hAnsi="Calibri" w:cs="Calibri"/>
                <w:b/>
                <w:bCs/>
                <w:sz w:val="20"/>
                <w:szCs w:val="20"/>
              </w:rPr>
              <w:t>overenie projektu stavby s vydanou overovacou doložkou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(ak sa vyžaduje podľa nového Stavebného zákona). V prípade, že sa do dvoch rokov od nadobudnutia právoplatnosti stavebného povolenia alebo v lehote stanovenej stavebným úradom nezačalo so stavbou, čo by viedlo k strate platnosti stavebného povolenia podľa § 67 ods. 2 stavebného zákona, je žiadateľ povinný predložiť aj rozhodnutie o predĺžení platnosti stavebného povolenia. Podobne, v prípade predĺženia platnosti rozhodnutia o stavebnom zámere podľa § 62 nového Stavebného zákona je žiadateľ povinný predložiť aj rozhodnutie o predĺžení jeho platnosti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alebo </w:t>
            </w:r>
          </w:p>
          <w:p w14:paraId="087488D2" w14:textId="77777777" w:rsidR="00364777" w:rsidRDefault="00364777" w:rsidP="00364777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povolenie iného príslušného orgánu na povolenie realizácie stavby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v súlade s príslušn</w:t>
            </w:r>
            <w:r>
              <w:rPr>
                <w:rFonts w:ascii="Calibri" w:hAnsi="Calibri" w:cs="Calibri"/>
                <w:sz w:val="20"/>
                <w:szCs w:val="20"/>
              </w:rPr>
              <w:t>ými právnymi predpismi alebo</w:t>
            </w:r>
          </w:p>
          <w:p w14:paraId="79B1A43F" w14:textId="77777777" w:rsidR="00364777" w:rsidRDefault="00364777" w:rsidP="00364777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sz w:val="20"/>
                <w:szCs w:val="20"/>
              </w:rPr>
              <w:t xml:space="preserve">v prípade realizácie drobnej stavby </w:t>
            </w: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ohlásenie stavebnému úradu podľa § 55 ods. 2 stavebného zákona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spolu s písomným oznámením stavebného úradu, že proti uskutočneniu stavby, stavebných úprav a udržiavacích prác nemá námietky podľa § 57 ods. 2. stavebného zákona </w:t>
            </w:r>
          </w:p>
          <w:p w14:paraId="2EF6FB6D" w14:textId="77777777" w:rsidR="00364777" w:rsidRDefault="00364777" w:rsidP="00364777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817B8E">
              <w:rPr>
                <w:rFonts w:ascii="Calibri" w:hAnsi="Calibri" w:cs="Calibri"/>
                <w:b/>
                <w:i/>
                <w:sz w:val="20"/>
                <w:szCs w:val="20"/>
              </w:rPr>
              <w:lastRenderedPageBreak/>
              <w:t>overenie projektu stavby na ohlásenie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s vydanou overovacou doložkou podľa § 63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nového Stavebného zákona alebo</w:t>
            </w:r>
          </w:p>
          <w:p w14:paraId="541845DC" w14:textId="77777777" w:rsidR="00364777" w:rsidRPr="00230731" w:rsidRDefault="00364777" w:rsidP="00364777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213" w:hanging="213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iný relevantný doklad vecne príslušného povoľujúceho orgánu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>podľa príslušného právneho predpisu, ktorý je vyžadovaný na realizáciu konkrétnej stavby.</w:t>
            </w:r>
            <w:r w:rsidRPr="00230731">
              <w:rPr>
                <w:rFonts w:ascii="Calibri" w:hAnsi="Calibri" w:cs="Calibri"/>
                <w:sz w:val="20"/>
                <w:szCs w:val="20"/>
              </w:rPr>
              <w:br/>
            </w:r>
            <w:r w:rsidRPr="00230731">
              <w:rPr>
                <w:rFonts w:ascii="Calibri" w:hAnsi="Calibri" w:cs="Calibri"/>
                <w:sz w:val="20"/>
                <w:szCs w:val="20"/>
                <w:u w:val="single"/>
              </w:rPr>
              <w:t>V prípade, že  povolenie na Realizáciu Projektu sa podľa všeobecne záväzných právnych predpisov nevyžaduje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, musí prijímateľ uvedené relevantne zdôvodniť. </w:t>
            </w:r>
          </w:p>
          <w:p w14:paraId="423CEAC7" w14:textId="77777777" w:rsidR="00364777" w:rsidRPr="00962B88" w:rsidRDefault="00364777" w:rsidP="00364777">
            <w:pPr>
              <w:spacing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62B88">
              <w:rPr>
                <w:rFonts w:ascii="Calibri" w:hAnsi="Calibri" w:cs="Calibri"/>
                <w:sz w:val="20"/>
                <w:szCs w:val="20"/>
              </w:rPr>
              <w:t>Povolenie na realizáciu projektu musí mať vyznačenie právoplatnosti, ak relevantné.</w:t>
            </w:r>
          </w:p>
        </w:tc>
      </w:tr>
      <w:tr w:rsidR="00364777" w:rsidRPr="00584216" w14:paraId="40FEEDE4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D147" w14:textId="1AD3A277" w:rsidR="00364777" w:rsidRPr="00213A03" w:rsidRDefault="00117C94" w:rsidP="00236461">
            <w:pPr>
              <w:spacing w:after="60" w:line="240" w:lineRule="auto"/>
              <w:rPr>
                <w:sz w:val="20"/>
                <w:szCs w:val="20"/>
              </w:rPr>
            </w:pPr>
            <w:ins w:id="36" w:author="Autor">
              <w:r>
                <w:rPr>
                  <w:sz w:val="20"/>
                  <w:szCs w:val="20"/>
                </w:rPr>
                <w:lastRenderedPageBreak/>
                <w:t>K</w:t>
              </w:r>
            </w:ins>
            <w:del w:id="37" w:author="Autor">
              <w:r w:rsidR="00364777" w:rsidRPr="00213A03" w:rsidDel="00117C94">
                <w:rPr>
                  <w:sz w:val="20"/>
                  <w:szCs w:val="20"/>
                </w:rPr>
                <w:delText>k</w:delText>
              </w:r>
            </w:del>
            <w:r w:rsidR="00364777" w:rsidRPr="00213A03">
              <w:rPr>
                <w:sz w:val="20"/>
                <w:szCs w:val="20"/>
              </w:rPr>
              <w:t xml:space="preserve">u každému nabíjaciemu bodu, ktorý je </w:t>
            </w:r>
            <w:r w:rsidR="00364777" w:rsidRPr="005A39FF">
              <w:rPr>
                <w:bCs/>
                <w:sz w:val="20"/>
                <w:szCs w:val="20"/>
              </w:rPr>
              <w:t>Predmetom Projektu</w:t>
            </w:r>
            <w:r w:rsidR="00364777" w:rsidRPr="00213A03">
              <w:rPr>
                <w:sz w:val="20"/>
                <w:szCs w:val="20"/>
              </w:rPr>
              <w:t xml:space="preserve">, </w:t>
            </w:r>
            <w:r w:rsidR="00364777" w:rsidRPr="005A39FF">
              <w:rPr>
                <w:b/>
                <w:sz w:val="20"/>
                <w:szCs w:val="20"/>
              </w:rPr>
              <w:t xml:space="preserve">zabezpečiť vyhradené parkovacie miesto </w:t>
            </w:r>
            <w:r w:rsidR="00364777" w:rsidRPr="005A39FF">
              <w:rPr>
                <w:sz w:val="20"/>
                <w:szCs w:val="20"/>
              </w:rPr>
              <w:t>p</w:t>
            </w:r>
            <w:r w:rsidR="00364777" w:rsidRPr="00213A03">
              <w:rPr>
                <w:sz w:val="20"/>
                <w:szCs w:val="20"/>
              </w:rPr>
              <w:t xml:space="preserve">re nabíjanie elektrického vozidla s príslušným dopravným značením.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871B" w14:textId="77777777" w:rsidR="00364777" w:rsidRPr="00213A03" w:rsidRDefault="00364777" w:rsidP="003647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E960" w14:textId="69D7BBB9" w:rsidR="00364777" w:rsidRPr="00213A03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 xml:space="preserve">čl. 6.5 </w:t>
            </w:r>
            <w:ins w:id="38" w:author="Autor">
              <w:r>
                <w:rPr>
                  <w:sz w:val="20"/>
                  <w:szCs w:val="20"/>
                </w:rPr>
                <w:t>d</w:t>
              </w:r>
            </w:ins>
            <w:del w:id="39" w:author="Autor">
              <w:r w:rsidRPr="00213A03" w:rsidDel="00364777">
                <w:rPr>
                  <w:sz w:val="20"/>
                  <w:szCs w:val="20"/>
                </w:rPr>
                <w:delText>c</w:delText>
              </w:r>
            </w:del>
            <w:r w:rsidRPr="00213A03">
              <w:rPr>
                <w:sz w:val="20"/>
                <w:szCs w:val="20"/>
              </w:rPr>
              <w:t>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5E34" w14:textId="77777777" w:rsidR="00364777" w:rsidRPr="004F5350" w:rsidRDefault="00364777" w:rsidP="00364777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4F5350">
              <w:rPr>
                <w:b/>
                <w:sz w:val="20"/>
                <w:szCs w:val="20"/>
              </w:rPr>
              <w:t>Fotodokumentácia</w:t>
            </w:r>
          </w:p>
          <w:p w14:paraId="4C890E85" w14:textId="624302E5" w:rsidR="00364777" w:rsidRPr="0042336D" w:rsidRDefault="00364777" w:rsidP="004F535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F5350">
              <w:rPr>
                <w:b/>
                <w:color w:val="FF0000"/>
                <w:sz w:val="20"/>
                <w:szCs w:val="20"/>
              </w:rPr>
              <w:t>Upozornenie:</w:t>
            </w:r>
            <w:r w:rsidRPr="004F5350">
              <w:rPr>
                <w:color w:val="FF0000"/>
                <w:sz w:val="20"/>
                <w:szCs w:val="20"/>
              </w:rPr>
              <w:t xml:space="preserve"> </w:t>
            </w:r>
            <w:r w:rsidRPr="004F5350">
              <w:rPr>
                <w:sz w:val="20"/>
                <w:szCs w:val="20"/>
              </w:rPr>
              <w:t>Vyhradené parkovacie miesto s</w:t>
            </w:r>
            <w:del w:id="40" w:author="Autor">
              <w:r w:rsidRPr="004F5350" w:rsidDel="004F5350">
                <w:rPr>
                  <w:sz w:val="20"/>
                  <w:szCs w:val="20"/>
                </w:rPr>
                <w:delText> </w:delText>
              </w:r>
            </w:del>
            <w:ins w:id="41" w:author="Autor">
              <w:r w:rsidR="004F5350" w:rsidRPr="004F5350">
                <w:rPr>
                  <w:sz w:val="20"/>
                  <w:szCs w:val="20"/>
                </w:rPr>
                <w:t> </w:t>
              </w:r>
            </w:ins>
            <w:r w:rsidRPr="004F5350">
              <w:rPr>
                <w:sz w:val="20"/>
                <w:szCs w:val="20"/>
              </w:rPr>
              <w:t>príslušným</w:t>
            </w:r>
            <w:ins w:id="42" w:author="Autor">
              <w:r w:rsidR="004F5350" w:rsidRPr="004F5350">
                <w:rPr>
                  <w:sz w:val="20"/>
                  <w:szCs w:val="20"/>
                </w:rPr>
                <w:t xml:space="preserve"> vodorovným a zvislým</w:t>
              </w:r>
            </w:ins>
            <w:r w:rsidRPr="004F5350">
              <w:rPr>
                <w:sz w:val="20"/>
                <w:szCs w:val="20"/>
              </w:rPr>
              <w:t xml:space="preserve"> dopravným značením</w:t>
            </w:r>
            <w:ins w:id="43" w:author="Autor">
              <w:r w:rsidR="004F5350" w:rsidRPr="004F5350">
                <w:rPr>
                  <w:sz w:val="20"/>
                  <w:szCs w:val="20"/>
                </w:rPr>
                <w:t xml:space="preserve"> </w:t>
              </w:r>
            </w:ins>
            <w:r w:rsidRPr="004F5350">
              <w:rPr>
                <w:sz w:val="20"/>
                <w:szCs w:val="20"/>
              </w:rPr>
              <w:t xml:space="preserve"> je potrebné zabezpečiť v súlade s platnými normami </w:t>
            </w:r>
            <w:ins w:id="44" w:author="Autor">
              <w:r w:rsidR="0078188A">
                <w:rPr>
                  <w:sz w:val="20"/>
                  <w:szCs w:val="20"/>
                </w:rPr>
                <w:t xml:space="preserve">a predpismi </w:t>
              </w:r>
            </w:ins>
            <w:r w:rsidRPr="004F5350">
              <w:rPr>
                <w:sz w:val="20"/>
                <w:szCs w:val="20"/>
              </w:rPr>
              <w:t>upravujúcimi dopravné značenie.</w:t>
            </w:r>
          </w:p>
        </w:tc>
      </w:tr>
      <w:tr w:rsidR="00364777" w:rsidRPr="00584216" w14:paraId="69E2BD1F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1B0C" w14:textId="77777777" w:rsidR="00364777" w:rsidRPr="00582937" w:rsidRDefault="00364777" w:rsidP="00364777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bežné nabíjanie, ktorá je súčasťou nabíjacieho parku pozostávajúceho z viacerých verejne prístupných nabíjacích staníc určených na nabíjanie elektrických vozidiel na konkrétnom mieste spravidla riadený jedným energetickým manažmentom s viac ako 8 nabíjacími bodmi na bežné nabíjanie podľa </w:t>
            </w:r>
            <w:r w:rsidRPr="00582937">
              <w:rPr>
                <w:bCs/>
                <w:sz w:val="20"/>
                <w:szCs w:val="20"/>
              </w:rPr>
              <w:t>Výzvy</w:t>
            </w:r>
            <w:r w:rsidRPr="00582937">
              <w:rPr>
                <w:sz w:val="20"/>
                <w:szCs w:val="20"/>
              </w:rPr>
              <w:t xml:space="preserve">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>výstupný výkon ktoréhokoľvek nabíjacieho bodu na bežné nabíjanie v rámci takéhoto nabíjacieho parku v akomkoľvek okamihu využívania nabíjacieho parku nebol nižší ako 5,5 kW</w:t>
            </w:r>
            <w:r w:rsidRPr="00582937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70D8" w14:textId="5EDF4BFF" w:rsidR="00364777" w:rsidRPr="004F6FC5" w:rsidRDefault="00364777" w:rsidP="00364777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E264" w14:textId="77777777" w:rsidR="00364777" w:rsidRPr="009A1DFC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 xml:space="preserve">čl. </w:t>
            </w:r>
            <w:r>
              <w:rPr>
                <w:sz w:val="20"/>
                <w:szCs w:val="20"/>
              </w:rPr>
              <w:t>6.6</w:t>
            </w:r>
            <w:r w:rsidRPr="00213A03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9889" w14:textId="611C471C" w:rsidR="00364777" w:rsidRPr="0042336D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>Čestné vyhlásenie</w:t>
            </w:r>
            <w:r w:rsidRPr="0042336D">
              <w:rPr>
                <w:rFonts w:cstheme="minorHAnsi"/>
                <w:sz w:val="20"/>
                <w:szCs w:val="20"/>
              </w:rPr>
              <w:t>, ktorého vzor je uvedený v prílohe 2g tejto Príručky pre Prijímateľa.</w:t>
            </w:r>
          </w:p>
        </w:tc>
      </w:tr>
      <w:tr w:rsidR="00364777" w:rsidRPr="00584216" w14:paraId="223D7191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4A0B" w14:textId="77777777" w:rsidR="00364777" w:rsidRPr="00582937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vysokovýkonné nabíjanie, ktorá je súčasťou nabíjacieho parku,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 xml:space="preserve">celková výška výstupného výkonu </w:t>
            </w:r>
            <w:r w:rsidRPr="00582937">
              <w:rPr>
                <w:b/>
                <w:sz w:val="20"/>
                <w:szCs w:val="20"/>
              </w:rPr>
              <w:lastRenderedPageBreak/>
              <w:t xml:space="preserve">každého takéhoto </w:t>
            </w:r>
            <w:r w:rsidRPr="00582937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582937">
              <w:rPr>
                <w:b/>
                <w:sz w:val="20"/>
                <w:szCs w:val="20"/>
              </w:rPr>
              <w:t>bola v každom okamihu znížená maximálne o 30 %.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C9BC1" w14:textId="627BA2C0" w:rsidR="00364777" w:rsidRPr="004F6FC5" w:rsidRDefault="00364777" w:rsidP="00364777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03FF7" w14:textId="77777777" w:rsidR="00364777" w:rsidRPr="0042336D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sz w:val="20"/>
                <w:szCs w:val="20"/>
              </w:rPr>
              <w:t>čl. 6.7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9C27" w14:textId="73D0A42D" w:rsidR="00364777" w:rsidRPr="0042336D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364777" w:rsidRPr="00584216" w14:paraId="386C241E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A82A5" w14:textId="77777777" w:rsidR="00364777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B3487D">
              <w:rPr>
                <w:b/>
                <w:bCs/>
                <w:sz w:val="20"/>
                <w:szCs w:val="20"/>
              </w:rPr>
              <w:t xml:space="preserve">Prijímateľ </w:t>
            </w:r>
            <w:r w:rsidRPr="00B3487D">
              <w:rPr>
                <w:sz w:val="20"/>
                <w:szCs w:val="20"/>
              </w:rPr>
              <w:t xml:space="preserve">je povinný </w:t>
            </w:r>
            <w:r>
              <w:rPr>
                <w:sz w:val="20"/>
                <w:szCs w:val="20"/>
              </w:rPr>
              <w:t xml:space="preserve">poskytnúť </w:t>
            </w:r>
            <w:r w:rsidRPr="00B3487D">
              <w:rPr>
                <w:b/>
                <w:bCs/>
                <w:sz w:val="20"/>
                <w:szCs w:val="20"/>
              </w:rPr>
              <w:t xml:space="preserve">Vykonávateľovi </w:t>
            </w:r>
            <w:r w:rsidRPr="00B3487D">
              <w:rPr>
                <w:sz w:val="20"/>
                <w:szCs w:val="20"/>
              </w:rPr>
              <w:t xml:space="preserve">nasledovné informácie: </w:t>
            </w:r>
          </w:p>
          <w:p w14:paraId="21B2CBE9" w14:textId="77777777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názov prevádzkovateľa každého nabíjacieho bodu, </w:t>
            </w:r>
          </w:p>
          <w:p w14:paraId="6345668F" w14:textId="7A3BACDF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ID každého nabíjacieho bodu, </w:t>
            </w:r>
          </w:p>
          <w:p w14:paraId="787C6FA3" w14:textId="77777777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spôsob autentifikácie a možnosti platby pri nabíjaní, </w:t>
            </w:r>
          </w:p>
          <w:p w14:paraId="58D3AB70" w14:textId="77777777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kontaktné telefónne číslo na technickú podporu prevádzkovateľa nabíjacieho bodu, </w:t>
            </w:r>
          </w:p>
          <w:p w14:paraId="4B64BED4" w14:textId="77777777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>dátum uvedenia každej nabíjacej stanice do prevádzky,</w:t>
            </w:r>
          </w:p>
          <w:p w14:paraId="72F9AE5E" w14:textId="77777777" w:rsidR="00364777" w:rsidRPr="00AC33B4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AC33B4">
              <w:rPr>
                <w:sz w:val="20"/>
                <w:szCs w:val="20"/>
              </w:rPr>
              <w:t xml:space="preserve">a to ku všetkým </w:t>
            </w:r>
            <w:r w:rsidRPr="00AC33B4">
              <w:rPr>
                <w:b/>
                <w:bCs/>
                <w:sz w:val="20"/>
                <w:szCs w:val="20"/>
              </w:rPr>
              <w:t>Predmetom Projektu</w:t>
            </w:r>
            <w:r w:rsidRPr="00AC33B4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7B6B" w14:textId="5B7B859F" w:rsidR="00364777" w:rsidRPr="00AB05AB" w:rsidRDefault="00364777" w:rsidP="0036477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 xml:space="preserve">najneskôr spolu so </w:t>
            </w:r>
            <w:r w:rsidRPr="00AB05AB">
              <w:rPr>
                <w:b/>
                <w:sz w:val="20"/>
                <w:szCs w:val="20"/>
              </w:rPr>
              <w:t>záverečnou monitorovacou správou</w:t>
            </w:r>
            <w:r w:rsidRPr="00AB05AB">
              <w:rPr>
                <w:sz w:val="20"/>
                <w:szCs w:val="20"/>
              </w:rPr>
              <w:t xml:space="preserve"> podľa článku 5 </w:t>
            </w:r>
            <w:r w:rsidRPr="00AB05AB">
              <w:rPr>
                <w:bCs/>
                <w:sz w:val="20"/>
                <w:szCs w:val="20"/>
              </w:rPr>
              <w:t>Všeobecných zmluvných podmienok k Zmluve</w:t>
            </w:r>
          </w:p>
          <w:p w14:paraId="61A11A10" w14:textId="42FB14E7" w:rsidR="00364777" w:rsidRPr="00AB05AB" w:rsidRDefault="00364777" w:rsidP="00364777">
            <w:pPr>
              <w:pStyle w:val="Default"/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</w:pP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a následne </w:t>
            </w:r>
            <w:r w:rsidRPr="00AB05AB">
              <w:rPr>
                <w:rFonts w:asciiTheme="minorHAnsi" w:hAnsiTheme="minorHAnsi" w:cstheme="minorBidi"/>
                <w:b/>
                <w:bCs/>
                <w:color w:val="auto"/>
                <w:sz w:val="20"/>
                <w:szCs w:val="20"/>
              </w:rPr>
              <w:t>spolu s každou následnou monitorovacou správou</w:t>
            </w: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 </w:t>
            </w:r>
          </w:p>
          <w:p w14:paraId="6FA346CE" w14:textId="5CD1D9E3" w:rsidR="00364777" w:rsidRPr="00AB05AB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3403" w14:textId="77777777" w:rsidR="00364777" w:rsidRPr="00AB05AB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>čl. 6.8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E961" w14:textId="0D10041D" w:rsidR="00364777" w:rsidRPr="00AB05AB" w:rsidRDefault="00364777" w:rsidP="00364777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b/>
                <w:sz w:val="20"/>
                <w:szCs w:val="20"/>
              </w:rPr>
              <w:t>Informácia o prevádzkovaní nabíjacieho bodu</w:t>
            </w:r>
            <w:r w:rsidRPr="00AB05AB">
              <w:rPr>
                <w:rFonts w:cstheme="minorHAnsi"/>
                <w:sz w:val="20"/>
                <w:szCs w:val="20"/>
              </w:rPr>
              <w:t>, ktor</w:t>
            </w:r>
            <w:r>
              <w:rPr>
                <w:rFonts w:cstheme="minorHAnsi"/>
                <w:sz w:val="20"/>
                <w:szCs w:val="20"/>
              </w:rPr>
              <w:t xml:space="preserve">ej náležitosti sú uvedené v Prílohe č. 5c tejto Príručky pre Prijímateľa. </w:t>
            </w:r>
          </w:p>
          <w:p w14:paraId="26B1764C" w14:textId="77777777" w:rsidR="00364777" w:rsidRPr="00AB05AB" w:rsidRDefault="00364777" w:rsidP="00364777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Informácia o prevádzkovaní nabíjacieho bodu sa predkladá najneskôr spolu so záverečnou monitorovacou správou. </w:t>
            </w:r>
          </w:p>
          <w:p w14:paraId="65383593" w14:textId="35BC71A1" w:rsidR="00364777" w:rsidRPr="00AB05AB" w:rsidRDefault="00364777" w:rsidP="00364777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Následne, prijímateľ spolu s každou následnou </w:t>
            </w:r>
            <w:r>
              <w:rPr>
                <w:rFonts w:cstheme="minorHAnsi"/>
                <w:sz w:val="20"/>
                <w:szCs w:val="20"/>
              </w:rPr>
              <w:t xml:space="preserve">monitorovacou správou predkladá </w:t>
            </w:r>
            <w:r>
              <w:rPr>
                <w:rFonts w:cstheme="minorHAnsi"/>
                <w:b/>
                <w:sz w:val="20"/>
                <w:szCs w:val="20"/>
              </w:rPr>
              <w:t>Správu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o využívaní nabíjacieho bodu</w:t>
            </w:r>
            <w:r w:rsidRPr="00AB05AB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AB05AB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AB05AB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364777" w:rsidRPr="00584216" w14:paraId="2FB7EE0E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252F7" w14:textId="77777777" w:rsidR="00364777" w:rsidRPr="00B3487D" w:rsidRDefault="00364777" w:rsidP="00364777">
            <w:pPr>
              <w:spacing w:after="60" w:line="240" w:lineRule="auto"/>
              <w:rPr>
                <w:b/>
                <w:bCs/>
                <w:sz w:val="20"/>
                <w:szCs w:val="20"/>
              </w:rPr>
            </w:pPr>
            <w:r w:rsidRPr="00BF4834">
              <w:rPr>
                <w:bCs/>
                <w:sz w:val="20"/>
                <w:szCs w:val="20"/>
              </w:rPr>
              <w:t>Prijímateľ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je povinný zabezpečiť, že </w:t>
            </w:r>
            <w:r w:rsidRPr="00BF4834">
              <w:rPr>
                <w:b/>
                <w:sz w:val="20"/>
                <w:szCs w:val="20"/>
              </w:rPr>
              <w:t>každá nabíjacia stanica</w:t>
            </w:r>
            <w:r w:rsidRPr="00B3487D">
              <w:rPr>
                <w:sz w:val="20"/>
                <w:szCs w:val="20"/>
              </w:rPr>
              <w:t xml:space="preserve"> predstavujúca </w:t>
            </w:r>
            <w:r w:rsidRPr="00BF4834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bude </w:t>
            </w:r>
            <w:r w:rsidRPr="00BF4834">
              <w:rPr>
                <w:b/>
                <w:sz w:val="20"/>
                <w:szCs w:val="20"/>
              </w:rPr>
              <w:t>verejne prístupná</w:t>
            </w:r>
            <w:r w:rsidRPr="00B3487D">
              <w:rPr>
                <w:sz w:val="20"/>
                <w:szCs w:val="20"/>
              </w:rPr>
              <w:t xml:space="preserve"> v zmysle článku 2 bodu 45 </w:t>
            </w:r>
            <w:r w:rsidRPr="00B3487D">
              <w:rPr>
                <w:b/>
                <w:bCs/>
                <w:sz w:val="20"/>
                <w:szCs w:val="20"/>
              </w:rPr>
              <w:t xml:space="preserve">nariadenia Rady (EÚ) 2023/1804 </w:t>
            </w:r>
            <w:r w:rsidRPr="00B3487D">
              <w:rPr>
                <w:sz w:val="20"/>
                <w:szCs w:val="20"/>
              </w:rPr>
              <w:t>od jej uvedenia do užívania (prevádzky).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2BE1" w14:textId="12791F22" w:rsidR="00364777" w:rsidRPr="00E43668" w:rsidRDefault="00364777" w:rsidP="00364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D4845">
              <w:rPr>
                <w:sz w:val="20"/>
                <w:szCs w:val="20"/>
              </w:rPr>
              <w:t>najneskôr pri predložení záverečnej ŽoP</w:t>
            </w:r>
            <w:r w:rsidRPr="00E43668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3D9E" w14:textId="77777777" w:rsidR="00364777" w:rsidRDefault="00364777" w:rsidP="00364777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9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98F0" w14:textId="1FE93C10" w:rsidR="00364777" w:rsidRPr="00E43668" w:rsidRDefault="00364777" w:rsidP="00364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364777" w:rsidRPr="00584216" w14:paraId="32667790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86E9" w14:textId="13D9F70E" w:rsidR="00364777" w:rsidRPr="00BF4834" w:rsidRDefault="00364777" w:rsidP="00364777">
            <w:pPr>
              <w:spacing w:after="60" w:line="240" w:lineRule="auto"/>
              <w:rPr>
                <w:bCs/>
                <w:sz w:val="20"/>
                <w:szCs w:val="20"/>
              </w:rPr>
            </w:pPr>
            <w:r w:rsidRPr="00C32A72">
              <w:rPr>
                <w:sz w:val="20"/>
                <w:szCs w:val="20"/>
              </w:rPr>
              <w:t xml:space="preserve">V prípade, ak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nebude prevádzkovať </w:t>
            </w:r>
            <w:r w:rsidRPr="00C32A72">
              <w:rPr>
                <w:b/>
                <w:bCs/>
                <w:sz w:val="20"/>
                <w:szCs w:val="20"/>
              </w:rPr>
              <w:t xml:space="preserve">Predmet Projektu </w:t>
            </w:r>
            <w:r w:rsidRPr="00C32A72">
              <w:rPr>
                <w:sz w:val="20"/>
                <w:szCs w:val="20"/>
              </w:rPr>
              <w:t xml:space="preserve">výlučne vo vlastnej réžii, je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povinný vybrať prevádzkovateľa/prevádzkovateľov </w:t>
            </w:r>
            <w:r w:rsidRPr="00C32A72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C32A72">
              <w:rPr>
                <w:sz w:val="20"/>
                <w:szCs w:val="20"/>
              </w:rPr>
              <w:t xml:space="preserve">v súlade s článkom 3 </w:t>
            </w:r>
            <w:r w:rsidRPr="00C32A72">
              <w:rPr>
                <w:b/>
                <w:bCs/>
                <w:sz w:val="20"/>
                <w:szCs w:val="20"/>
              </w:rPr>
              <w:t xml:space="preserve">VZP </w:t>
            </w:r>
            <w:r w:rsidRPr="00C32A72">
              <w:rPr>
                <w:sz w:val="20"/>
                <w:szCs w:val="20"/>
              </w:rPr>
              <w:t xml:space="preserve">a článkom 7 ods. 3 až 5 </w:t>
            </w:r>
            <w:r w:rsidRPr="00C32A72">
              <w:rPr>
                <w:b/>
                <w:bCs/>
                <w:sz w:val="20"/>
                <w:szCs w:val="20"/>
              </w:rPr>
              <w:t>VZP</w:t>
            </w:r>
            <w:r w:rsidRPr="00C32A72">
              <w:rPr>
                <w:sz w:val="20"/>
                <w:szCs w:val="20"/>
              </w:rPr>
              <w:t>. Uvedené platí aj pre zmenu prevádzkovateľa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6094" w14:textId="2B3F6751" w:rsidR="00364777" w:rsidRPr="004D4845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A931C3">
              <w:rPr>
                <w:sz w:val="20"/>
                <w:szCs w:val="20"/>
              </w:rPr>
              <w:t>Podľa Príručky k procesu verejného obstarávania/</w:t>
            </w:r>
            <w:r>
              <w:rPr>
                <w:sz w:val="20"/>
                <w:szCs w:val="20"/>
              </w:rPr>
              <w:t xml:space="preserve"> </w:t>
            </w:r>
            <w:r w:rsidRPr="00A931C3">
              <w:rPr>
                <w:sz w:val="20"/>
                <w:szCs w:val="20"/>
              </w:rPr>
              <w:t>obstarávania pre projekty financované z Plánu obnovy a odolnosti SR v gescii MH SR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CFA0" w14:textId="35EFD7E5" w:rsidR="00364777" w:rsidRPr="00B01888" w:rsidRDefault="00364777" w:rsidP="0036477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205E" w14:textId="4110D195" w:rsidR="00364777" w:rsidRDefault="00364777" w:rsidP="00364777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A931C3">
              <w:rPr>
                <w:sz w:val="20"/>
                <w:szCs w:val="20"/>
              </w:rPr>
              <w:t>Podľa Príručky k procesu verejného obstarávania/obstarávania pre projekty financované z Plánu obnovy a odolnosti SR v gescii MH SR</w:t>
            </w:r>
          </w:p>
        </w:tc>
      </w:tr>
      <w:tr w:rsidR="00364777" w:rsidRPr="00584216" w14:paraId="0B966254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51C6" w14:textId="77777777" w:rsidR="00364777" w:rsidRPr="00B3487D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D458E1">
              <w:rPr>
                <w:bCs/>
                <w:sz w:val="20"/>
                <w:szCs w:val="20"/>
              </w:rPr>
              <w:t xml:space="preserve">Prijímateľ </w:t>
            </w:r>
            <w:r w:rsidRPr="00D458E1">
              <w:rPr>
                <w:sz w:val="20"/>
                <w:szCs w:val="20"/>
              </w:rPr>
              <w:t xml:space="preserve">je povinný zabezpečiť, že </w:t>
            </w:r>
            <w:r w:rsidRPr="00D458E1">
              <w:rPr>
                <w:b/>
                <w:sz w:val="20"/>
                <w:szCs w:val="20"/>
              </w:rPr>
              <w:t xml:space="preserve">každá nabíjacia stanica </w:t>
            </w:r>
            <w:r w:rsidRPr="00D458E1">
              <w:rPr>
                <w:sz w:val="20"/>
                <w:szCs w:val="20"/>
              </w:rPr>
              <w:t xml:space="preserve">predstavujúca </w:t>
            </w:r>
            <w:r w:rsidRPr="00D458E1">
              <w:rPr>
                <w:bCs/>
                <w:sz w:val="20"/>
                <w:szCs w:val="20"/>
              </w:rPr>
              <w:t xml:space="preserve">Predmet Projektu </w:t>
            </w:r>
            <w:r w:rsidRPr="00D458E1">
              <w:rPr>
                <w:b/>
                <w:sz w:val="20"/>
                <w:szCs w:val="20"/>
              </w:rPr>
              <w:t>bude v prevádzke 24 hodín denne a 7 dní v týždni</w:t>
            </w:r>
            <w:r w:rsidRPr="00D458E1">
              <w:rPr>
                <w:sz w:val="20"/>
                <w:szCs w:val="20"/>
              </w:rPr>
              <w:t xml:space="preserve">. V osobitných a riadne odôvodnených prípadoch môže </w:t>
            </w:r>
            <w:r w:rsidRPr="00D458E1">
              <w:rPr>
                <w:bCs/>
                <w:sz w:val="20"/>
                <w:szCs w:val="20"/>
              </w:rPr>
              <w:t xml:space="preserve">Vykonávateľ </w:t>
            </w:r>
            <w:r w:rsidRPr="00D458E1">
              <w:rPr>
                <w:sz w:val="20"/>
                <w:szCs w:val="20"/>
              </w:rPr>
              <w:t xml:space="preserve">na žiadosť </w:t>
            </w:r>
            <w:r w:rsidRPr="00D458E1">
              <w:rPr>
                <w:bCs/>
                <w:sz w:val="20"/>
                <w:szCs w:val="20"/>
              </w:rPr>
              <w:t xml:space="preserve">Prijímateľa </w:t>
            </w:r>
            <w:r w:rsidRPr="00D458E1">
              <w:rPr>
                <w:sz w:val="20"/>
                <w:szCs w:val="20"/>
              </w:rPr>
              <w:t xml:space="preserve">akceptovať prevádzku nabíjacej </w:t>
            </w:r>
            <w:r w:rsidRPr="00D458E1">
              <w:rPr>
                <w:sz w:val="20"/>
                <w:szCs w:val="20"/>
              </w:rPr>
              <w:lastRenderedPageBreak/>
              <w:t xml:space="preserve">stanice predstavujúcej </w:t>
            </w:r>
            <w:r w:rsidRPr="00D458E1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>v inom rozsahu.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1E5BA" w14:textId="77777777" w:rsidR="00364777" w:rsidRPr="008239B5" w:rsidRDefault="00364777" w:rsidP="00364777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8239B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 xml:space="preserve">spolu s každou následnou monitorovacou správou </w:t>
            </w:r>
          </w:p>
          <w:p w14:paraId="2D4717BE" w14:textId="77777777" w:rsidR="00364777" w:rsidRPr="00E43668" w:rsidRDefault="00364777" w:rsidP="00364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A194" w14:textId="77777777" w:rsidR="00364777" w:rsidRDefault="00364777" w:rsidP="00364777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11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4C7B" w14:textId="77777777" w:rsidR="00364777" w:rsidRDefault="00364777" w:rsidP="0036477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D54098">
              <w:rPr>
                <w:rFonts w:cstheme="minorHAnsi"/>
                <w:b/>
                <w:sz w:val="20"/>
                <w:szCs w:val="20"/>
              </w:rPr>
              <w:t>Správa o využívaní nabíjacieho bodu</w:t>
            </w:r>
            <w:r w:rsidRPr="00D54098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D54098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D54098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D54098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0DC2DE91" w14:textId="77777777" w:rsidR="00364777" w:rsidRDefault="00364777" w:rsidP="0036477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  <w:p w14:paraId="4B515E2B" w14:textId="05360C5A" w:rsidR="00364777" w:rsidRPr="008239B5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F45DE9">
              <w:rPr>
                <w:rFonts w:cstheme="minorHAnsi"/>
                <w:b/>
                <w:color w:val="FF0000"/>
                <w:sz w:val="20"/>
                <w:szCs w:val="20"/>
              </w:rPr>
              <w:t xml:space="preserve">Upozornenie: </w:t>
            </w:r>
            <w:r w:rsidRPr="00F45DE9">
              <w:rPr>
                <w:rFonts w:cstheme="minorHAnsi"/>
                <w:sz w:val="20"/>
                <w:szCs w:val="20"/>
              </w:rPr>
              <w:t>prevádzka znamená, že nabíjaciu stanicu je možné využívať na nabíjanie vozidiel.</w:t>
            </w:r>
          </w:p>
        </w:tc>
      </w:tr>
    </w:tbl>
    <w:p w14:paraId="422F315A" w14:textId="77CC8C12" w:rsidR="00584216" w:rsidRDefault="00584216" w:rsidP="001D390B">
      <w:pPr>
        <w:spacing w:line="240" w:lineRule="auto"/>
        <w:jc w:val="both"/>
        <w:rPr>
          <w:ins w:id="45" w:author="Autor"/>
          <w:b/>
          <w:color w:val="8496B0" w:themeColor="text2" w:themeTint="99"/>
        </w:rPr>
      </w:pPr>
    </w:p>
    <w:p w14:paraId="4ACE0DDD" w14:textId="77777777" w:rsidR="006621D9" w:rsidRDefault="006621D9" w:rsidP="006621D9">
      <w:pPr>
        <w:spacing w:line="240" w:lineRule="auto"/>
        <w:jc w:val="center"/>
        <w:rPr>
          <w:ins w:id="46" w:author="Autor"/>
          <w:b/>
          <w:bCs/>
          <w:sz w:val="24"/>
          <w:szCs w:val="24"/>
        </w:rPr>
      </w:pPr>
    </w:p>
    <w:p w14:paraId="5DF6C1C2" w14:textId="541F7B7C" w:rsidR="006621D9" w:rsidRDefault="006621D9" w:rsidP="006621D9">
      <w:pPr>
        <w:pStyle w:val="Odsekzoznamu"/>
        <w:numPr>
          <w:ilvl w:val="0"/>
          <w:numId w:val="1"/>
        </w:numPr>
        <w:spacing w:line="240" w:lineRule="auto"/>
        <w:jc w:val="both"/>
        <w:rPr>
          <w:ins w:id="47" w:author="Autor"/>
          <w:b/>
          <w:color w:val="8496B0" w:themeColor="text2" w:themeTint="99"/>
        </w:rPr>
      </w:pPr>
      <w:ins w:id="48" w:author="Autor">
        <w:r w:rsidRPr="0071366D">
          <w:rPr>
            <w:b/>
            <w:color w:val="8496B0" w:themeColor="text2" w:themeTint="99"/>
          </w:rPr>
          <w:t xml:space="preserve">Osobitné ustanovenia v prípade výzvy </w:t>
        </w:r>
        <w:r>
          <w:rPr>
            <w:b/>
            <w:color w:val="8496B0" w:themeColor="text2" w:themeTint="99"/>
          </w:rPr>
          <w:t>s kódom 03I04-26-V06</w:t>
        </w:r>
      </w:ins>
    </w:p>
    <w:tbl>
      <w:tblPr>
        <w:tblW w:w="51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411"/>
        <w:gridCol w:w="1557"/>
        <w:gridCol w:w="6203"/>
      </w:tblGrid>
      <w:tr w:rsidR="006621D9" w:rsidRPr="00584216" w14:paraId="513F74DC" w14:textId="77777777" w:rsidTr="000B5E0A">
        <w:trPr>
          <w:trHeight w:val="576"/>
          <w:ins w:id="49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740D96" w14:textId="77777777" w:rsidR="006621D9" w:rsidRPr="00584216" w:rsidRDefault="006621D9" w:rsidP="000B5E0A">
            <w:pPr>
              <w:spacing w:after="0" w:line="240" w:lineRule="auto"/>
              <w:jc w:val="center"/>
              <w:rPr>
                <w:ins w:id="50" w:author="Autor"/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ins w:id="51" w:author="Autor">
              <w:r w:rsidRPr="00584216">
                <w:rPr>
                  <w:rFonts w:ascii="Calibri" w:eastAsia="Times New Roman" w:hAnsi="Calibri" w:cs="Calibri"/>
                  <w:b/>
                  <w:bCs/>
                  <w:sz w:val="20"/>
                  <w:szCs w:val="20"/>
                  <w:lang w:eastAsia="sk-SK"/>
                </w:rPr>
                <w:t>Osobitné zmluvné povinnosti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3A12BA" w14:textId="77777777" w:rsidR="006621D9" w:rsidRPr="00584216" w:rsidRDefault="006621D9" w:rsidP="000B5E0A">
            <w:pPr>
              <w:spacing w:after="0" w:line="240" w:lineRule="auto"/>
              <w:jc w:val="center"/>
              <w:rPr>
                <w:ins w:id="52" w:author="Autor"/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ins w:id="53" w:author="Autor">
              <w:r w:rsidRPr="00584216">
                <w:rPr>
                  <w:rFonts w:ascii="Calibri" w:eastAsia="Times New Roman" w:hAnsi="Calibri" w:cs="Calibri"/>
                  <w:b/>
                  <w:bCs/>
                  <w:sz w:val="20"/>
                  <w:szCs w:val="20"/>
                  <w:lang w:eastAsia="sk-SK"/>
                </w:rPr>
                <w:t>termín</w:t>
              </w:r>
            </w:ins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ED3E3D" w14:textId="77777777" w:rsidR="006621D9" w:rsidRPr="00584216" w:rsidRDefault="006621D9" w:rsidP="000B5E0A">
            <w:pPr>
              <w:spacing w:after="0" w:line="240" w:lineRule="auto"/>
              <w:jc w:val="center"/>
              <w:rPr>
                <w:ins w:id="54" w:author="Autor"/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ins w:id="55" w:author="Autor">
              <w:r w:rsidRPr="00584216">
                <w:rPr>
                  <w:rFonts w:ascii="Calibri" w:eastAsia="Times New Roman" w:hAnsi="Calibri" w:cs="Calibri"/>
                  <w:b/>
                  <w:bCs/>
                  <w:sz w:val="20"/>
                  <w:szCs w:val="20"/>
                  <w:lang w:eastAsia="sk-SK"/>
                </w:rPr>
                <w:t>článok zmluvy/VZP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798DBE" w14:textId="77777777" w:rsidR="006621D9" w:rsidRPr="00584216" w:rsidRDefault="006621D9" w:rsidP="000B5E0A">
            <w:pPr>
              <w:spacing w:after="0" w:line="240" w:lineRule="auto"/>
              <w:jc w:val="center"/>
              <w:rPr>
                <w:ins w:id="56" w:author="Autor"/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ins w:id="57" w:author="Autor">
              <w:r w:rsidRPr="00584216">
                <w:rPr>
                  <w:rFonts w:ascii="Calibri" w:eastAsia="Times New Roman" w:hAnsi="Calibri" w:cs="Calibri"/>
                  <w:b/>
                  <w:bCs/>
                  <w:sz w:val="20"/>
                  <w:szCs w:val="20"/>
                  <w:lang w:eastAsia="sk-SK"/>
                </w:rPr>
                <w:t>Forma/obsah dokumentu, ktorým sa povinnosť preukazuje zo strany prijímateľa</w:t>
              </w:r>
            </w:ins>
          </w:p>
        </w:tc>
      </w:tr>
      <w:tr w:rsidR="006621D9" w:rsidRPr="00584216" w14:paraId="259873B5" w14:textId="77777777" w:rsidTr="000B5E0A">
        <w:trPr>
          <w:trHeight w:val="286"/>
          <w:ins w:id="58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2F6AA" w14:textId="440C6B40" w:rsidR="006621D9" w:rsidRPr="00FB50A6" w:rsidRDefault="00117C94" w:rsidP="000B5E0A">
            <w:pPr>
              <w:spacing w:after="0" w:line="240" w:lineRule="auto"/>
              <w:rPr>
                <w:ins w:id="59" w:author="Autor"/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ins w:id="60" w:author="Autor">
              <w:r>
                <w:rPr>
                  <w:sz w:val="20"/>
                  <w:szCs w:val="20"/>
                </w:rPr>
                <w:t>K</w:t>
              </w:r>
              <w:del w:id="61" w:author="Autor">
                <w:r w:rsidR="006621D9" w:rsidRPr="00FB50A6" w:rsidDel="00117C94">
                  <w:rPr>
                    <w:sz w:val="20"/>
                    <w:szCs w:val="20"/>
                  </w:rPr>
                  <w:delText>k</w:delText>
                </w:r>
              </w:del>
              <w:r w:rsidR="006621D9" w:rsidRPr="00FB50A6">
                <w:rPr>
                  <w:sz w:val="20"/>
                  <w:szCs w:val="20"/>
                </w:rPr>
                <w:t xml:space="preserve">u dňu začatia realizácie stavebných prác disponovať právoplatným povolením na realizáciu stavby vydaným príslušným povoľovacím orgánom (napr. stavebné povolenie), resp. iným povolením/vyjadrením v súlade so všeobecne záväzným právnymi predpismi (napr. platné oznámenie stavebného úradu k ohláseniu drobnej stavby) vo vzťahu ku každému </w:t>
              </w:r>
              <w:r w:rsidR="006621D9" w:rsidRPr="00FB50A6">
                <w:rPr>
                  <w:b/>
                  <w:bCs/>
                  <w:sz w:val="20"/>
                  <w:szCs w:val="20"/>
                </w:rPr>
                <w:t>Predmetu Projektu</w:t>
              </w:r>
              <w:r w:rsidR="006621D9" w:rsidRPr="00FB50A6">
                <w:rPr>
                  <w:sz w:val="20"/>
                  <w:szCs w:val="20"/>
                </w:rPr>
                <w:t xml:space="preserve">. 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89F5" w14:textId="77777777" w:rsidR="006621D9" w:rsidRPr="00FB50A6" w:rsidRDefault="006621D9" w:rsidP="000B5E0A">
            <w:pPr>
              <w:spacing w:after="0" w:line="240" w:lineRule="auto"/>
              <w:jc w:val="center"/>
              <w:rPr>
                <w:ins w:id="62" w:author="Autor"/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ins w:id="63" w:author="Autor">
              <w:r w:rsidRPr="00FB50A6">
                <w:rPr>
                  <w:sz w:val="20"/>
                  <w:szCs w:val="20"/>
                </w:rPr>
                <w:t xml:space="preserve">najneskôr spolu s prvou ŽoP, v ktorej si nárokuje výdavky týkajúce sa daného Predmetu Projektu </w:t>
              </w:r>
            </w:ins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70AB" w14:textId="77777777" w:rsidR="006621D9" w:rsidRPr="00FB50A6" w:rsidRDefault="006621D9" w:rsidP="000B5E0A">
            <w:pPr>
              <w:spacing w:after="0" w:line="240" w:lineRule="auto"/>
              <w:jc w:val="center"/>
              <w:rPr>
                <w:ins w:id="64" w:author="Autor"/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ins w:id="65" w:author="Autor">
              <w:r w:rsidRPr="00FB50A6">
                <w:rPr>
                  <w:rFonts w:ascii="Calibri" w:eastAsia="Times New Roman" w:hAnsi="Calibri" w:cs="Calibri"/>
                  <w:bCs/>
                  <w:sz w:val="20"/>
                  <w:szCs w:val="20"/>
                  <w:lang w:eastAsia="sk-SK"/>
                </w:rPr>
                <w:t>čl. 6.5 a) Zmluvy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22EB" w14:textId="77777777" w:rsidR="006621D9" w:rsidRDefault="006621D9" w:rsidP="000B5E0A">
            <w:pPr>
              <w:spacing w:after="60" w:line="240" w:lineRule="auto"/>
              <w:rPr>
                <w:ins w:id="66" w:author="Autor"/>
                <w:rFonts w:ascii="Calibri" w:hAnsi="Calibri" w:cs="Calibri"/>
                <w:sz w:val="20"/>
                <w:szCs w:val="20"/>
              </w:rPr>
            </w:pPr>
            <w:ins w:id="67" w:author="Autor">
              <w:r w:rsidRPr="00713D5C">
                <w:rPr>
                  <w:rFonts w:ascii="Calibri" w:hAnsi="Calibri" w:cs="Calibri"/>
                  <w:sz w:val="20"/>
                  <w:szCs w:val="20"/>
                  <w:u w:val="single"/>
                </w:rPr>
                <w:t>V prípade relevantnosti</w:t>
              </w:r>
              <w:r w:rsidRPr="00713D5C">
                <w:rPr>
                  <w:rFonts w:ascii="Calibri" w:hAnsi="Calibri" w:cs="Calibri"/>
                  <w:sz w:val="20"/>
                  <w:szCs w:val="20"/>
                </w:rPr>
                <w:t xml:space="preserve"> prijímateľ predkladá:</w:t>
              </w:r>
            </w:ins>
          </w:p>
          <w:p w14:paraId="1A7D6033" w14:textId="29729C48" w:rsidR="006621D9" w:rsidRPr="00794E10" w:rsidRDefault="006621D9" w:rsidP="00794E10">
            <w:pPr>
              <w:pStyle w:val="Odsekzoznamu"/>
              <w:numPr>
                <w:ilvl w:val="0"/>
                <w:numId w:val="15"/>
              </w:numPr>
              <w:spacing w:line="240" w:lineRule="auto"/>
              <w:ind w:left="212" w:hanging="212"/>
              <w:rPr>
                <w:ins w:id="68" w:author="Autor"/>
                <w:rFonts w:ascii="Calibri" w:hAnsi="Calibri" w:cs="Calibri"/>
                <w:sz w:val="20"/>
                <w:szCs w:val="20"/>
                <w:rPrChange w:id="69" w:author="Autor">
                  <w:rPr>
                    <w:ins w:id="70" w:author="Autor"/>
                  </w:rPr>
                </w:rPrChange>
              </w:rPr>
              <w:pPrChange w:id="71" w:author="Autor">
                <w:pPr>
                  <w:pStyle w:val="Odsekzoznamu"/>
                  <w:numPr>
                    <w:numId w:val="2"/>
                  </w:numPr>
                  <w:spacing w:line="240" w:lineRule="auto"/>
                  <w:ind w:left="213" w:hanging="213"/>
                </w:pPr>
              </w:pPrChange>
            </w:pPr>
            <w:ins w:id="72" w:author="Autor">
              <w:r w:rsidRPr="00794E10">
                <w:rPr>
                  <w:rFonts w:ascii="Calibri" w:hAnsi="Calibri" w:cs="Calibri"/>
                  <w:b/>
                  <w:bCs/>
                  <w:i/>
                  <w:iCs/>
                  <w:sz w:val="20"/>
                  <w:szCs w:val="20"/>
                  <w:rPrChange w:id="73" w:author="Autor">
                    <w:rPr>
                      <w:b/>
                      <w:bCs/>
                      <w:i/>
                      <w:iCs/>
                    </w:rPr>
                  </w:rPrChange>
                </w:rPr>
                <w:t>právoplatné stavebné povolenie</w:t>
              </w:r>
              <w:r w:rsidRPr="00794E10">
                <w:rPr>
                  <w:rFonts w:ascii="Calibri" w:hAnsi="Calibri" w:cs="Calibri"/>
                  <w:sz w:val="20"/>
                  <w:szCs w:val="20"/>
                  <w:rPrChange w:id="74" w:author="Autor">
                    <w:rPr/>
                  </w:rPrChange>
                </w:rPr>
                <w:t xml:space="preserve"> podľa zákona č. 50/1976 Zb. o územnom plánovaní a stavebnom poriadku (stavebný zákon) v znení účinnom do 31.3.2025 (ďalej len "stavebný zákon") alebo</w:t>
              </w:r>
              <w:r w:rsidRPr="00794E10">
                <w:rPr>
                  <w:rFonts w:ascii="Calibri" w:hAnsi="Calibri" w:cs="Calibri"/>
                  <w:b/>
                  <w:bCs/>
                  <w:sz w:val="20"/>
                  <w:szCs w:val="20"/>
                  <w:rPrChange w:id="75" w:author="Autor">
                    <w:rPr>
                      <w:b/>
                      <w:bCs/>
                    </w:rPr>
                  </w:rPrChange>
                </w:rPr>
                <w:t xml:space="preserve"> právoplatné rozhodnutie o stavebnom zámere </w:t>
              </w:r>
              <w:r w:rsidRPr="00794E10">
                <w:rPr>
                  <w:rFonts w:ascii="Calibri" w:hAnsi="Calibri" w:cs="Calibri"/>
                  <w:sz w:val="20"/>
                  <w:szCs w:val="20"/>
                  <w:rPrChange w:id="76" w:author="Autor">
                    <w:rPr/>
                  </w:rPrChange>
                </w:rPr>
                <w:t xml:space="preserve">podľa zákona č. 25/2025 Z. z. Stavebný zákon a o zmene a doplnení niektorých zákonov (Stavebný zákon) (ďalej len "nový Stavebný zákon") a </w:t>
              </w:r>
              <w:r w:rsidRPr="00794E10">
                <w:rPr>
                  <w:rFonts w:ascii="Calibri" w:hAnsi="Calibri" w:cs="Calibri"/>
                  <w:b/>
                  <w:bCs/>
                  <w:sz w:val="20"/>
                  <w:szCs w:val="20"/>
                  <w:rPrChange w:id="77" w:author="Autor">
                    <w:rPr>
                      <w:b/>
                      <w:bCs/>
                    </w:rPr>
                  </w:rPrChange>
                </w:rPr>
                <w:t>overenie projektu stavby s vydanou overovacou doložkou</w:t>
              </w:r>
              <w:r w:rsidRPr="00794E10">
                <w:rPr>
                  <w:rFonts w:ascii="Calibri" w:hAnsi="Calibri" w:cs="Calibri"/>
                  <w:sz w:val="20"/>
                  <w:szCs w:val="20"/>
                  <w:rPrChange w:id="78" w:author="Autor">
                    <w:rPr/>
                  </w:rPrChange>
                </w:rPr>
                <w:t xml:space="preserve"> (ak sa vyžaduje podľa nového Stavebného zákona). V prípade, že sa do dvoch rokov od nadobudnutia právoplatnosti stavebného povolenia alebo v lehote stanovenej stavebným úradom nezačalo so stavbou, čo by viedlo k strate platnosti stavebného povolenia podľa § 67 ods. 2 stavebného zákona, je žiadateľ povinný predložiť aj rozhodnutie o predĺžení platnosti stavebného povolenia. Podobne, v prípade predĺženia platnosti rozhodnutia o stavebnom zámere podľa § 62 nového Stavebného zákona je žiadateľ povinný predložiť aj rozhodnutie o predĺžení jeho platnosti) alebo </w:t>
              </w:r>
            </w:ins>
          </w:p>
          <w:p w14:paraId="56E03B4D" w14:textId="77777777" w:rsidR="006621D9" w:rsidRDefault="006621D9" w:rsidP="00794E10">
            <w:pPr>
              <w:pStyle w:val="Odsekzoznamu"/>
              <w:numPr>
                <w:ilvl w:val="0"/>
                <w:numId w:val="15"/>
              </w:numPr>
              <w:spacing w:line="240" w:lineRule="auto"/>
              <w:ind w:left="213" w:hanging="213"/>
              <w:rPr>
                <w:ins w:id="79" w:author="Autor"/>
                <w:rFonts w:ascii="Calibri" w:hAnsi="Calibri" w:cs="Calibri"/>
                <w:sz w:val="20"/>
                <w:szCs w:val="20"/>
              </w:rPr>
              <w:pPrChange w:id="80" w:author="Autor">
                <w:pPr>
                  <w:pStyle w:val="Odsekzoznamu"/>
                  <w:numPr>
                    <w:numId w:val="2"/>
                  </w:numPr>
                  <w:spacing w:line="240" w:lineRule="auto"/>
                  <w:ind w:left="213" w:hanging="213"/>
                </w:pPr>
              </w:pPrChange>
            </w:pPr>
            <w:ins w:id="81" w:author="Autor">
              <w:r w:rsidRPr="00230731">
                <w:rPr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právoplatné povolenie iného príslušného orgánu na povolenie realizácie stavby</w:t>
              </w:r>
              <w:r w:rsidRPr="00230731">
                <w:rPr>
                  <w:rFonts w:ascii="Calibri" w:hAnsi="Calibri" w:cs="Calibri"/>
                  <w:sz w:val="20"/>
                  <w:szCs w:val="20"/>
                </w:rPr>
                <w:t xml:space="preserve"> v súlade s príslušn</w:t>
              </w:r>
              <w:r>
                <w:rPr>
                  <w:rFonts w:ascii="Calibri" w:hAnsi="Calibri" w:cs="Calibri"/>
                  <w:sz w:val="20"/>
                  <w:szCs w:val="20"/>
                </w:rPr>
                <w:t>ými právnymi predpismi alebo</w:t>
              </w:r>
            </w:ins>
          </w:p>
          <w:p w14:paraId="734FCA58" w14:textId="77777777" w:rsidR="006621D9" w:rsidRDefault="006621D9" w:rsidP="00794E10">
            <w:pPr>
              <w:pStyle w:val="Odsekzoznamu"/>
              <w:numPr>
                <w:ilvl w:val="0"/>
                <w:numId w:val="15"/>
              </w:numPr>
              <w:spacing w:line="240" w:lineRule="auto"/>
              <w:ind w:left="213" w:hanging="213"/>
              <w:rPr>
                <w:ins w:id="82" w:author="Autor"/>
                <w:rFonts w:ascii="Calibri" w:hAnsi="Calibri" w:cs="Calibri"/>
                <w:sz w:val="20"/>
                <w:szCs w:val="20"/>
              </w:rPr>
              <w:pPrChange w:id="83" w:author="Autor">
                <w:pPr>
                  <w:pStyle w:val="Odsekzoznamu"/>
                  <w:numPr>
                    <w:numId w:val="2"/>
                  </w:numPr>
                  <w:spacing w:line="240" w:lineRule="auto"/>
                  <w:ind w:left="213" w:hanging="213"/>
                </w:pPr>
              </w:pPrChange>
            </w:pPr>
            <w:ins w:id="84" w:author="Autor">
              <w:r w:rsidRPr="00230731">
                <w:rPr>
                  <w:rFonts w:ascii="Calibri" w:hAnsi="Calibri" w:cs="Calibri"/>
                  <w:sz w:val="20"/>
                  <w:szCs w:val="20"/>
                </w:rPr>
                <w:t xml:space="preserve">v prípade realizácie drobnej stavby </w:t>
              </w:r>
              <w:r w:rsidRPr="00230731">
                <w:rPr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 xml:space="preserve">ohlásenie stavebnému úradu podľa § 55 ods. 2 stavebného zákona </w:t>
              </w:r>
              <w:r w:rsidRPr="00230731">
                <w:rPr>
                  <w:rFonts w:ascii="Calibri" w:hAnsi="Calibri" w:cs="Calibri"/>
                  <w:sz w:val="20"/>
                  <w:szCs w:val="20"/>
                </w:rPr>
                <w:t xml:space="preserve">spolu s písomným oznámením stavebného úradu, že proti uskutočneniu stavby, stavebných úprav a udržiavacích prác nemá námietky podľa § 57 ods. 2. stavebného zákona </w:t>
              </w:r>
            </w:ins>
          </w:p>
          <w:p w14:paraId="571275D9" w14:textId="77777777" w:rsidR="006621D9" w:rsidRDefault="006621D9" w:rsidP="00794E10">
            <w:pPr>
              <w:pStyle w:val="Odsekzoznamu"/>
              <w:numPr>
                <w:ilvl w:val="0"/>
                <w:numId w:val="15"/>
              </w:numPr>
              <w:spacing w:line="240" w:lineRule="auto"/>
              <w:ind w:left="213" w:hanging="213"/>
              <w:rPr>
                <w:ins w:id="85" w:author="Autor"/>
                <w:rFonts w:ascii="Calibri" w:hAnsi="Calibri" w:cs="Calibri"/>
                <w:sz w:val="20"/>
                <w:szCs w:val="20"/>
              </w:rPr>
              <w:pPrChange w:id="86" w:author="Autor">
                <w:pPr>
                  <w:pStyle w:val="Odsekzoznamu"/>
                  <w:numPr>
                    <w:numId w:val="2"/>
                  </w:numPr>
                  <w:spacing w:line="240" w:lineRule="auto"/>
                  <w:ind w:left="213" w:hanging="213"/>
                </w:pPr>
              </w:pPrChange>
            </w:pPr>
            <w:ins w:id="87" w:author="Autor">
              <w:r w:rsidRPr="00817B8E">
                <w:rPr>
                  <w:rFonts w:ascii="Calibri" w:hAnsi="Calibri" w:cs="Calibri"/>
                  <w:b/>
                  <w:i/>
                  <w:sz w:val="20"/>
                  <w:szCs w:val="20"/>
                </w:rPr>
                <w:t>overenie projektu stavby na ohlásenie</w:t>
              </w:r>
              <w:r w:rsidRPr="00230731">
                <w:rPr>
                  <w:rFonts w:ascii="Calibri" w:hAnsi="Calibri" w:cs="Calibri"/>
                  <w:sz w:val="20"/>
                  <w:szCs w:val="20"/>
                </w:rPr>
                <w:t xml:space="preserve"> s vydanou overovacou doložkou podľa § 63</w:t>
              </w:r>
              <w:r>
                <w:rPr>
                  <w:rFonts w:ascii="Calibri" w:hAnsi="Calibri" w:cs="Calibri"/>
                  <w:sz w:val="20"/>
                  <w:szCs w:val="20"/>
                </w:rPr>
                <w:t xml:space="preserve"> nového Stavebného zákona alebo</w:t>
              </w:r>
            </w:ins>
          </w:p>
          <w:p w14:paraId="7A3FE49D" w14:textId="77777777" w:rsidR="006621D9" w:rsidRPr="00230731" w:rsidRDefault="006621D9" w:rsidP="00794E10">
            <w:pPr>
              <w:pStyle w:val="Odsekzoznamu"/>
              <w:numPr>
                <w:ilvl w:val="0"/>
                <w:numId w:val="15"/>
              </w:numPr>
              <w:spacing w:after="120" w:line="240" w:lineRule="auto"/>
              <w:ind w:left="213" w:hanging="213"/>
              <w:contextualSpacing w:val="0"/>
              <w:rPr>
                <w:ins w:id="88" w:author="Autor"/>
                <w:rFonts w:ascii="Calibri" w:hAnsi="Calibri" w:cs="Calibri"/>
                <w:sz w:val="20"/>
                <w:szCs w:val="20"/>
              </w:rPr>
              <w:pPrChange w:id="89" w:author="Autor">
                <w:pPr>
                  <w:pStyle w:val="Odsekzoznamu"/>
                  <w:numPr>
                    <w:numId w:val="2"/>
                  </w:numPr>
                  <w:spacing w:after="120" w:line="240" w:lineRule="auto"/>
                  <w:ind w:left="213" w:hanging="213"/>
                  <w:contextualSpacing w:val="0"/>
                </w:pPr>
              </w:pPrChange>
            </w:pPr>
            <w:ins w:id="90" w:author="Autor">
              <w:r w:rsidRPr="00230731">
                <w:rPr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lastRenderedPageBreak/>
                <w:t xml:space="preserve">iný relevantný doklad vecne príslušného povoľujúceho orgánu </w:t>
              </w:r>
              <w:r w:rsidRPr="00230731">
                <w:rPr>
                  <w:rFonts w:ascii="Calibri" w:hAnsi="Calibri" w:cs="Calibri"/>
                  <w:sz w:val="20"/>
                  <w:szCs w:val="20"/>
                </w:rPr>
                <w:t>podľa príslušného právneho predpisu, ktorý je vyžadovaný na realizáciu konkrétnej stavby.</w:t>
              </w:r>
              <w:r w:rsidRPr="00230731">
                <w:rPr>
                  <w:rFonts w:ascii="Calibri" w:hAnsi="Calibri" w:cs="Calibri"/>
                  <w:sz w:val="20"/>
                  <w:szCs w:val="20"/>
                </w:rPr>
                <w:br/>
              </w:r>
              <w:r w:rsidRPr="00230731">
                <w:rPr>
                  <w:rFonts w:ascii="Calibri" w:hAnsi="Calibri" w:cs="Calibri"/>
                  <w:sz w:val="20"/>
                  <w:szCs w:val="20"/>
                  <w:u w:val="single"/>
                </w:rPr>
                <w:t>V prípade, že  povolenie na Realizáciu Projektu sa podľa všeobecne záväzných právnych predpisov nevyžaduje</w:t>
              </w:r>
              <w:r w:rsidRPr="00230731">
                <w:rPr>
                  <w:rFonts w:ascii="Calibri" w:hAnsi="Calibri" w:cs="Calibri"/>
                  <w:sz w:val="20"/>
                  <w:szCs w:val="20"/>
                </w:rPr>
                <w:t xml:space="preserve">, musí prijímateľ uvedené relevantne zdôvodniť. </w:t>
              </w:r>
            </w:ins>
          </w:p>
          <w:p w14:paraId="003252A0" w14:textId="77777777" w:rsidR="006621D9" w:rsidRPr="00962B88" w:rsidRDefault="006621D9" w:rsidP="000B5E0A">
            <w:pPr>
              <w:spacing w:after="120" w:line="240" w:lineRule="auto"/>
              <w:rPr>
                <w:ins w:id="91" w:author="Autor"/>
                <w:rFonts w:ascii="Calibri" w:hAnsi="Calibri" w:cs="Calibri"/>
                <w:sz w:val="20"/>
                <w:szCs w:val="20"/>
              </w:rPr>
            </w:pPr>
            <w:ins w:id="92" w:author="Autor">
              <w:r w:rsidRPr="00962B88">
                <w:rPr>
                  <w:rFonts w:ascii="Calibri" w:hAnsi="Calibri" w:cs="Calibri"/>
                  <w:sz w:val="20"/>
                  <w:szCs w:val="20"/>
                </w:rPr>
                <w:t>Povolenie na realizáciu projektu musí mať vyznačenie právoplatnosti, ak relevantné.</w:t>
              </w:r>
            </w:ins>
          </w:p>
        </w:tc>
      </w:tr>
      <w:tr w:rsidR="006621D9" w:rsidRPr="00584216" w14:paraId="0C50551A" w14:textId="77777777" w:rsidTr="000B5E0A">
        <w:trPr>
          <w:trHeight w:val="286"/>
          <w:ins w:id="93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BA757" w14:textId="2B7B3CAF" w:rsidR="006621D9" w:rsidRPr="00213A03" w:rsidRDefault="00117C94" w:rsidP="000B5E0A">
            <w:pPr>
              <w:spacing w:after="60" w:line="240" w:lineRule="auto"/>
              <w:rPr>
                <w:ins w:id="94" w:author="Autor"/>
                <w:sz w:val="20"/>
                <w:szCs w:val="20"/>
              </w:rPr>
            </w:pPr>
            <w:ins w:id="95" w:author="Autor">
              <w:r>
                <w:rPr>
                  <w:sz w:val="20"/>
                  <w:szCs w:val="20"/>
                </w:rPr>
                <w:lastRenderedPageBreak/>
                <w:t>K</w:t>
              </w:r>
              <w:del w:id="96" w:author="Autor">
                <w:r w:rsidR="006621D9" w:rsidRPr="00213A03" w:rsidDel="00117C94">
                  <w:rPr>
                    <w:sz w:val="20"/>
                    <w:szCs w:val="20"/>
                  </w:rPr>
                  <w:delText>k</w:delText>
                </w:r>
              </w:del>
              <w:r w:rsidR="006621D9" w:rsidRPr="00213A03">
                <w:rPr>
                  <w:sz w:val="20"/>
                  <w:szCs w:val="20"/>
                </w:rPr>
                <w:t xml:space="preserve">u každému nabíjaciemu bodu, ktorý je </w:t>
              </w:r>
              <w:r w:rsidR="006621D9" w:rsidRPr="005A39FF">
                <w:rPr>
                  <w:bCs/>
                  <w:sz w:val="20"/>
                  <w:szCs w:val="20"/>
                </w:rPr>
                <w:t>Predmetom Projektu</w:t>
              </w:r>
              <w:r w:rsidR="006621D9" w:rsidRPr="00213A03">
                <w:rPr>
                  <w:sz w:val="20"/>
                  <w:szCs w:val="20"/>
                </w:rPr>
                <w:t xml:space="preserve">, </w:t>
              </w:r>
              <w:r w:rsidR="006621D9" w:rsidRPr="005A39FF">
                <w:rPr>
                  <w:b/>
                  <w:sz w:val="20"/>
                  <w:szCs w:val="20"/>
                </w:rPr>
                <w:t xml:space="preserve">zabezpečiť vyhradené parkovacie miesto </w:t>
              </w:r>
              <w:r w:rsidR="006621D9" w:rsidRPr="005A39FF">
                <w:rPr>
                  <w:sz w:val="20"/>
                  <w:szCs w:val="20"/>
                </w:rPr>
                <w:t>p</w:t>
              </w:r>
              <w:r w:rsidR="006621D9" w:rsidRPr="00213A03">
                <w:rPr>
                  <w:sz w:val="20"/>
                  <w:szCs w:val="20"/>
                </w:rPr>
                <w:t xml:space="preserve">re nabíjanie elektrického vozidla s príslušným dopravným značením. 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B2DC" w14:textId="77777777" w:rsidR="006621D9" w:rsidRPr="00213A03" w:rsidRDefault="006621D9" w:rsidP="000B5E0A">
            <w:pPr>
              <w:spacing w:after="0" w:line="240" w:lineRule="auto"/>
              <w:jc w:val="center"/>
              <w:rPr>
                <w:ins w:id="97" w:author="Autor"/>
                <w:sz w:val="20"/>
                <w:szCs w:val="20"/>
              </w:rPr>
            </w:pPr>
            <w:ins w:id="98" w:author="Autor">
              <w:r w:rsidRPr="00213A03">
                <w:rPr>
                  <w:sz w:val="20"/>
                  <w:szCs w:val="20"/>
                </w:rPr>
                <w:t>najneskôr pri predložení záverečnej ŽoP</w:t>
              </w:r>
            </w:ins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7E3C" w14:textId="77777777" w:rsidR="006621D9" w:rsidRPr="00213A03" w:rsidRDefault="006621D9" w:rsidP="000B5E0A">
            <w:pPr>
              <w:spacing w:after="0" w:line="240" w:lineRule="auto"/>
              <w:rPr>
                <w:ins w:id="99" w:author="Autor"/>
                <w:sz w:val="20"/>
                <w:szCs w:val="20"/>
              </w:rPr>
            </w:pPr>
            <w:ins w:id="100" w:author="Autor">
              <w:r w:rsidRPr="00213A03">
                <w:rPr>
                  <w:sz w:val="20"/>
                  <w:szCs w:val="20"/>
                </w:rPr>
                <w:t>čl. 6.5 c) Zmluvy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953F" w14:textId="77777777" w:rsidR="006621D9" w:rsidRPr="004F5350" w:rsidRDefault="006621D9" w:rsidP="000B5E0A">
            <w:pPr>
              <w:spacing w:after="120" w:line="240" w:lineRule="auto"/>
              <w:rPr>
                <w:ins w:id="101" w:author="Autor"/>
                <w:b/>
                <w:sz w:val="20"/>
                <w:szCs w:val="20"/>
              </w:rPr>
            </w:pPr>
            <w:ins w:id="102" w:author="Autor">
              <w:r w:rsidRPr="004F5350">
                <w:rPr>
                  <w:b/>
                  <w:sz w:val="20"/>
                  <w:szCs w:val="20"/>
                </w:rPr>
                <w:t>Fotodokumentácia</w:t>
              </w:r>
            </w:ins>
          </w:p>
          <w:p w14:paraId="4C7A565F" w14:textId="44434B0F" w:rsidR="006621D9" w:rsidRPr="0042336D" w:rsidRDefault="006621D9" w:rsidP="00D83DC0">
            <w:pPr>
              <w:spacing w:after="0" w:line="240" w:lineRule="auto"/>
              <w:jc w:val="both"/>
              <w:rPr>
                <w:ins w:id="103" w:author="Autor"/>
                <w:sz w:val="20"/>
                <w:szCs w:val="20"/>
              </w:rPr>
            </w:pPr>
            <w:ins w:id="104" w:author="Autor">
              <w:r w:rsidRPr="004F5350">
                <w:rPr>
                  <w:b/>
                  <w:color w:val="FF0000"/>
                  <w:sz w:val="20"/>
                  <w:szCs w:val="20"/>
                </w:rPr>
                <w:t>Upozornenie:</w:t>
              </w:r>
              <w:r w:rsidRPr="004F5350">
                <w:rPr>
                  <w:color w:val="FF0000"/>
                  <w:sz w:val="20"/>
                  <w:szCs w:val="20"/>
                </w:rPr>
                <w:t xml:space="preserve"> </w:t>
              </w:r>
              <w:r w:rsidRPr="004F5350">
                <w:rPr>
                  <w:sz w:val="20"/>
                  <w:szCs w:val="20"/>
                </w:rPr>
                <w:t xml:space="preserve">Vyhradené parkovacie miesto s príslušným </w:t>
              </w:r>
              <w:r w:rsidR="006553C4" w:rsidRPr="00330E2A">
                <w:rPr>
                  <w:sz w:val="20"/>
                  <w:szCs w:val="20"/>
                </w:rPr>
                <w:t>vodorovným a zvislým</w:t>
              </w:r>
              <w:r w:rsidR="006553C4">
                <w:rPr>
                  <w:sz w:val="20"/>
                  <w:szCs w:val="20"/>
                </w:rPr>
                <w:t xml:space="preserve"> </w:t>
              </w:r>
              <w:r w:rsidRPr="004F5350">
                <w:rPr>
                  <w:sz w:val="20"/>
                  <w:szCs w:val="20"/>
                </w:rPr>
                <w:t>dopravným značením je potrebné zabezpečiť v súlade s platnými normami</w:t>
              </w:r>
              <w:r w:rsidR="00272BF7">
                <w:rPr>
                  <w:sz w:val="20"/>
                  <w:szCs w:val="20"/>
                </w:rPr>
                <w:t xml:space="preserve"> a predpismi</w:t>
              </w:r>
              <w:r w:rsidRPr="004F5350">
                <w:rPr>
                  <w:sz w:val="20"/>
                  <w:szCs w:val="20"/>
                </w:rPr>
                <w:t xml:space="preserve"> upravujúcimi dopravné značenie.</w:t>
              </w:r>
            </w:ins>
          </w:p>
        </w:tc>
      </w:tr>
      <w:tr w:rsidR="00272BF7" w:rsidRPr="00584216" w14:paraId="5FB3ECCD" w14:textId="77777777" w:rsidTr="000B5E0A">
        <w:trPr>
          <w:trHeight w:val="286"/>
          <w:ins w:id="105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9515" w14:textId="77777777" w:rsidR="00272BF7" w:rsidRPr="00213A03" w:rsidRDefault="00272BF7" w:rsidP="000B5E0A">
            <w:pPr>
              <w:spacing w:after="60" w:line="240" w:lineRule="auto"/>
              <w:rPr>
                <w:ins w:id="106" w:author="Autor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2017" w14:textId="77777777" w:rsidR="00272BF7" w:rsidRPr="00213A03" w:rsidRDefault="00272BF7" w:rsidP="000B5E0A">
            <w:pPr>
              <w:spacing w:after="0" w:line="240" w:lineRule="auto"/>
              <w:jc w:val="center"/>
              <w:rPr>
                <w:ins w:id="107" w:author="Autor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0DEA" w14:textId="77777777" w:rsidR="00272BF7" w:rsidRPr="00213A03" w:rsidRDefault="00272BF7" w:rsidP="000B5E0A">
            <w:pPr>
              <w:spacing w:after="0" w:line="240" w:lineRule="auto"/>
              <w:rPr>
                <w:ins w:id="108" w:author="Autor"/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591B7" w14:textId="77777777" w:rsidR="00272BF7" w:rsidRPr="004F5350" w:rsidRDefault="00272BF7" w:rsidP="000B5E0A">
            <w:pPr>
              <w:spacing w:after="120" w:line="240" w:lineRule="auto"/>
              <w:rPr>
                <w:ins w:id="109" w:author="Autor"/>
                <w:b/>
                <w:sz w:val="20"/>
                <w:szCs w:val="20"/>
              </w:rPr>
            </w:pPr>
          </w:p>
        </w:tc>
      </w:tr>
      <w:tr w:rsidR="006621D9" w:rsidRPr="00584216" w14:paraId="468E8D9A" w14:textId="77777777" w:rsidTr="000B5E0A">
        <w:trPr>
          <w:trHeight w:val="286"/>
          <w:ins w:id="110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D9114" w14:textId="77777777" w:rsidR="006621D9" w:rsidRPr="00582937" w:rsidRDefault="006621D9" w:rsidP="000B5E0A">
            <w:pPr>
              <w:spacing w:after="60" w:line="240" w:lineRule="auto"/>
              <w:rPr>
                <w:ins w:id="111" w:author="Autor"/>
                <w:rFonts w:cstheme="minorHAnsi"/>
                <w:sz w:val="20"/>
                <w:szCs w:val="20"/>
              </w:rPr>
            </w:pPr>
            <w:ins w:id="112" w:author="Autor">
              <w:r w:rsidRPr="00582937">
                <w:rPr>
                  <w:sz w:val="20"/>
                  <w:szCs w:val="20"/>
                </w:rPr>
                <w:t xml:space="preserve">V prípade, ak je </w:t>
              </w:r>
              <w:r w:rsidRPr="00582937">
                <w:rPr>
                  <w:bCs/>
                  <w:sz w:val="20"/>
                  <w:szCs w:val="20"/>
                </w:rPr>
                <w:t xml:space="preserve">Predmetom Projektu </w:t>
              </w:r>
              <w:r w:rsidRPr="00582937">
                <w:rPr>
                  <w:sz w:val="20"/>
                  <w:szCs w:val="20"/>
                </w:rPr>
                <w:t xml:space="preserve">nabíjacia stanica na bežné nabíjanie, ktorá je súčasťou nabíjacieho parku pozostávajúceho z viacerých verejne prístupných nabíjacích staníc určených na nabíjanie elektrických vozidiel na konkrétnom mieste spravidla riadený jedným energetickým manažmentom s viac ako 8 nabíjacími bodmi na bežné nabíjanie podľa </w:t>
              </w:r>
              <w:r w:rsidRPr="00582937">
                <w:rPr>
                  <w:bCs/>
                  <w:sz w:val="20"/>
                  <w:szCs w:val="20"/>
                </w:rPr>
                <w:t>Výzvy</w:t>
              </w:r>
              <w:r w:rsidRPr="00582937">
                <w:rPr>
                  <w:sz w:val="20"/>
                  <w:szCs w:val="20"/>
                </w:rPr>
                <w:t xml:space="preserve">, </w:t>
              </w:r>
              <w:r w:rsidRPr="00582937">
                <w:rPr>
                  <w:bCs/>
                  <w:sz w:val="20"/>
                  <w:szCs w:val="20"/>
                </w:rPr>
                <w:t xml:space="preserve">Prijímateľ </w:t>
              </w:r>
              <w:r w:rsidRPr="00582937">
                <w:rPr>
                  <w:sz w:val="20"/>
                  <w:szCs w:val="20"/>
                </w:rPr>
                <w:t xml:space="preserve">je povinný zabezpečiť, aby </w:t>
              </w:r>
              <w:r w:rsidRPr="00582937">
                <w:rPr>
                  <w:b/>
                  <w:sz w:val="20"/>
                  <w:szCs w:val="20"/>
                </w:rPr>
                <w:t>výstupný výkon ktoréhokoľvek nabíjacieho bodu na bežné nabíjanie v rámci takéhoto nabíjacieho parku v akomkoľvek okamihu využívania nabíjacieho parku nebol nižší ako 5,5 kW</w:t>
              </w:r>
              <w:r w:rsidRPr="00582937">
                <w:rPr>
                  <w:sz w:val="20"/>
                  <w:szCs w:val="20"/>
                </w:rPr>
                <w:t>.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35C72" w14:textId="77777777" w:rsidR="006621D9" w:rsidRPr="004F6FC5" w:rsidRDefault="006621D9" w:rsidP="000B5E0A">
            <w:pPr>
              <w:pStyle w:val="Default"/>
              <w:jc w:val="center"/>
              <w:rPr>
                <w:ins w:id="113" w:author="Autor"/>
                <w:sz w:val="20"/>
                <w:szCs w:val="20"/>
                <w:highlight w:val="yellow"/>
              </w:rPr>
            </w:pPr>
            <w:ins w:id="114" w:author="Autor">
              <w:r w:rsidRPr="004D4845">
                <w:rPr>
                  <w:rFonts w:asciiTheme="minorHAnsi" w:hAnsiTheme="minorHAnsi" w:cstheme="minorBidi"/>
                  <w:color w:val="auto"/>
                  <w:sz w:val="20"/>
                  <w:szCs w:val="20"/>
                </w:rPr>
                <w:t>najneskôr pri predložení záverečnej ŽoP</w:t>
              </w:r>
            </w:ins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5363" w14:textId="77777777" w:rsidR="006621D9" w:rsidRPr="009A1DFC" w:rsidRDefault="006621D9" w:rsidP="000B5E0A">
            <w:pPr>
              <w:spacing w:after="0" w:line="240" w:lineRule="auto"/>
              <w:rPr>
                <w:ins w:id="115" w:author="Autor"/>
                <w:sz w:val="20"/>
                <w:szCs w:val="20"/>
              </w:rPr>
            </w:pPr>
            <w:ins w:id="116" w:author="Autor">
              <w:r w:rsidRPr="00213A03">
                <w:rPr>
                  <w:sz w:val="20"/>
                  <w:szCs w:val="20"/>
                </w:rPr>
                <w:t xml:space="preserve">čl. </w:t>
              </w:r>
              <w:r>
                <w:rPr>
                  <w:sz w:val="20"/>
                  <w:szCs w:val="20"/>
                </w:rPr>
                <w:t>6.6</w:t>
              </w:r>
              <w:r w:rsidRPr="00213A03">
                <w:rPr>
                  <w:sz w:val="20"/>
                  <w:szCs w:val="20"/>
                </w:rPr>
                <w:t xml:space="preserve"> Zmluvy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D753" w14:textId="77777777" w:rsidR="006621D9" w:rsidRPr="0042336D" w:rsidRDefault="006621D9" w:rsidP="000B5E0A">
            <w:pPr>
              <w:spacing w:after="0" w:line="240" w:lineRule="auto"/>
              <w:rPr>
                <w:ins w:id="117" w:author="Autor"/>
                <w:sz w:val="20"/>
                <w:szCs w:val="20"/>
              </w:rPr>
            </w:pPr>
            <w:ins w:id="118" w:author="Autor">
              <w:r w:rsidRPr="0042336D">
                <w:rPr>
                  <w:rFonts w:cstheme="minorHAnsi"/>
                  <w:b/>
                  <w:sz w:val="20"/>
                  <w:szCs w:val="20"/>
                </w:rPr>
                <w:t>Čestné vyhlásenie</w:t>
              </w:r>
              <w:r w:rsidRPr="0042336D">
                <w:rPr>
                  <w:rFonts w:cstheme="minorHAnsi"/>
                  <w:sz w:val="20"/>
                  <w:szCs w:val="20"/>
                </w:rPr>
                <w:t>, ktorého vzor je uvedený v prílohe 2g tejto Príručky pre Prijímateľa.</w:t>
              </w:r>
            </w:ins>
          </w:p>
        </w:tc>
      </w:tr>
      <w:tr w:rsidR="006621D9" w:rsidRPr="00584216" w14:paraId="2C7FA372" w14:textId="77777777" w:rsidTr="000B5E0A">
        <w:trPr>
          <w:trHeight w:val="286"/>
          <w:ins w:id="119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B2FD9" w14:textId="77777777" w:rsidR="006621D9" w:rsidRPr="00582937" w:rsidRDefault="006621D9" w:rsidP="000B5E0A">
            <w:pPr>
              <w:spacing w:after="60" w:line="240" w:lineRule="auto"/>
              <w:rPr>
                <w:ins w:id="120" w:author="Autor"/>
                <w:sz w:val="20"/>
                <w:szCs w:val="20"/>
              </w:rPr>
            </w:pPr>
            <w:ins w:id="121" w:author="Autor">
              <w:r w:rsidRPr="00582937">
                <w:rPr>
                  <w:sz w:val="20"/>
                  <w:szCs w:val="20"/>
                </w:rPr>
                <w:t xml:space="preserve">V prípade, ak je </w:t>
              </w:r>
              <w:r w:rsidRPr="00582937">
                <w:rPr>
                  <w:bCs/>
                  <w:sz w:val="20"/>
                  <w:szCs w:val="20"/>
                </w:rPr>
                <w:t xml:space="preserve">Predmetom Projektu </w:t>
              </w:r>
              <w:r w:rsidRPr="00582937">
                <w:rPr>
                  <w:sz w:val="20"/>
                  <w:szCs w:val="20"/>
                </w:rPr>
                <w:t xml:space="preserve">nabíjacia stanica na vysokovýkonné nabíjanie, ktorá je súčasťou nabíjacieho parku, </w:t>
              </w:r>
              <w:r w:rsidRPr="00582937">
                <w:rPr>
                  <w:bCs/>
                  <w:sz w:val="20"/>
                  <w:szCs w:val="20"/>
                </w:rPr>
                <w:t xml:space="preserve">Prijímateľ </w:t>
              </w:r>
              <w:r w:rsidRPr="00582937">
                <w:rPr>
                  <w:sz w:val="20"/>
                  <w:szCs w:val="20"/>
                </w:rPr>
                <w:t xml:space="preserve">je povinný zabezpečiť, aby </w:t>
              </w:r>
              <w:r w:rsidRPr="00582937">
                <w:rPr>
                  <w:b/>
                  <w:sz w:val="20"/>
                  <w:szCs w:val="20"/>
                </w:rPr>
                <w:t xml:space="preserve">celková výška výstupného výkonu každého takéhoto </w:t>
              </w:r>
              <w:r w:rsidRPr="00582937">
                <w:rPr>
                  <w:b/>
                  <w:bCs/>
                  <w:sz w:val="20"/>
                  <w:szCs w:val="20"/>
                </w:rPr>
                <w:t xml:space="preserve">Predmetu Projektu </w:t>
              </w:r>
              <w:r w:rsidRPr="00582937">
                <w:rPr>
                  <w:b/>
                  <w:sz w:val="20"/>
                  <w:szCs w:val="20"/>
                </w:rPr>
                <w:t>bola v každom okamihu znížená maximálne o 30 %.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78F0C" w14:textId="77777777" w:rsidR="006621D9" w:rsidRPr="004F6FC5" w:rsidRDefault="006621D9" w:rsidP="000B5E0A">
            <w:pPr>
              <w:pStyle w:val="Default"/>
              <w:jc w:val="center"/>
              <w:rPr>
                <w:ins w:id="122" w:author="Autor"/>
                <w:sz w:val="20"/>
                <w:szCs w:val="20"/>
                <w:highlight w:val="yellow"/>
              </w:rPr>
            </w:pPr>
            <w:ins w:id="123" w:author="Autor">
              <w:r w:rsidRPr="004D4845">
                <w:rPr>
                  <w:rFonts w:asciiTheme="minorHAnsi" w:hAnsiTheme="minorHAnsi" w:cstheme="minorBidi"/>
                  <w:color w:val="auto"/>
                  <w:sz w:val="20"/>
                  <w:szCs w:val="20"/>
                </w:rPr>
                <w:t>najneskôr pri predložení záverečnej ŽoP</w:t>
              </w:r>
            </w:ins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7277" w14:textId="77777777" w:rsidR="006621D9" w:rsidRPr="0042336D" w:rsidRDefault="006621D9" w:rsidP="000B5E0A">
            <w:pPr>
              <w:spacing w:after="0" w:line="240" w:lineRule="auto"/>
              <w:rPr>
                <w:ins w:id="124" w:author="Autor"/>
                <w:sz w:val="20"/>
                <w:szCs w:val="20"/>
              </w:rPr>
            </w:pPr>
            <w:ins w:id="125" w:author="Autor">
              <w:r w:rsidRPr="0042336D">
                <w:rPr>
                  <w:sz w:val="20"/>
                  <w:szCs w:val="20"/>
                </w:rPr>
                <w:t>čl. 6.7 Zmluvy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EE0F" w14:textId="77777777" w:rsidR="006621D9" w:rsidRPr="0042336D" w:rsidRDefault="006621D9" w:rsidP="000B5E0A">
            <w:pPr>
              <w:spacing w:after="0" w:line="240" w:lineRule="auto"/>
              <w:rPr>
                <w:ins w:id="126" w:author="Autor"/>
                <w:sz w:val="20"/>
                <w:szCs w:val="20"/>
              </w:rPr>
            </w:pPr>
            <w:ins w:id="127" w:author="Autor">
              <w:r w:rsidRPr="0042336D">
                <w:rPr>
                  <w:rFonts w:cstheme="minorHAnsi"/>
                  <w:b/>
                  <w:sz w:val="20"/>
                  <w:szCs w:val="20"/>
                </w:rPr>
                <w:t xml:space="preserve">Čestné vyhlásenie, </w:t>
              </w:r>
              <w:r w:rsidRPr="0042336D">
                <w:rPr>
                  <w:rFonts w:cstheme="minorHAnsi"/>
                  <w:sz w:val="20"/>
                  <w:szCs w:val="20"/>
                </w:rPr>
                <w:t>ktorého vzor je uvedený v prílohe 2g tejto Príručky pre Prijímateľa.</w:t>
              </w:r>
            </w:ins>
          </w:p>
        </w:tc>
      </w:tr>
      <w:tr w:rsidR="006621D9" w:rsidRPr="00584216" w14:paraId="3FBF58D2" w14:textId="77777777" w:rsidTr="000B5E0A">
        <w:trPr>
          <w:trHeight w:val="286"/>
          <w:ins w:id="128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E18C4" w14:textId="77777777" w:rsidR="006621D9" w:rsidRDefault="006621D9" w:rsidP="000B5E0A">
            <w:pPr>
              <w:spacing w:after="60" w:line="240" w:lineRule="auto"/>
              <w:rPr>
                <w:ins w:id="129" w:author="Autor"/>
                <w:sz w:val="20"/>
                <w:szCs w:val="20"/>
              </w:rPr>
            </w:pPr>
            <w:ins w:id="130" w:author="Autor">
              <w:r w:rsidRPr="00B3487D">
                <w:rPr>
                  <w:b/>
                  <w:bCs/>
                  <w:sz w:val="20"/>
                  <w:szCs w:val="20"/>
                </w:rPr>
                <w:lastRenderedPageBreak/>
                <w:t xml:space="preserve">Prijímateľ </w:t>
              </w:r>
              <w:r w:rsidRPr="00B3487D">
                <w:rPr>
                  <w:sz w:val="20"/>
                  <w:szCs w:val="20"/>
                </w:rPr>
                <w:t xml:space="preserve">je povinný </w:t>
              </w:r>
              <w:r>
                <w:rPr>
                  <w:sz w:val="20"/>
                  <w:szCs w:val="20"/>
                </w:rPr>
                <w:t xml:space="preserve">poskytnúť </w:t>
              </w:r>
              <w:r w:rsidRPr="00B3487D">
                <w:rPr>
                  <w:b/>
                  <w:bCs/>
                  <w:sz w:val="20"/>
                  <w:szCs w:val="20"/>
                </w:rPr>
                <w:t xml:space="preserve">Vykonávateľovi </w:t>
              </w:r>
              <w:r w:rsidRPr="00B3487D">
                <w:rPr>
                  <w:sz w:val="20"/>
                  <w:szCs w:val="20"/>
                </w:rPr>
                <w:t xml:space="preserve">nasledovné informácie: </w:t>
              </w:r>
            </w:ins>
          </w:p>
          <w:p w14:paraId="2CF8F491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ins w:id="131" w:author="Autor"/>
                <w:sz w:val="20"/>
                <w:szCs w:val="20"/>
              </w:rPr>
            </w:pPr>
            <w:ins w:id="132" w:author="Autor">
              <w:r w:rsidRPr="00F846F9">
                <w:rPr>
                  <w:sz w:val="20"/>
                  <w:szCs w:val="20"/>
                </w:rPr>
                <w:t xml:space="preserve">názov prevádzkovateľa každého nabíjacieho bodu, </w:t>
              </w:r>
            </w:ins>
          </w:p>
          <w:p w14:paraId="65CB1E96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ins w:id="133" w:author="Autor"/>
                <w:sz w:val="20"/>
                <w:szCs w:val="20"/>
              </w:rPr>
            </w:pPr>
            <w:ins w:id="134" w:author="Autor">
              <w:r w:rsidRPr="00F846F9">
                <w:rPr>
                  <w:sz w:val="20"/>
                  <w:szCs w:val="20"/>
                </w:rPr>
                <w:t xml:space="preserve">ID každého nabíjacieho bodu, </w:t>
              </w:r>
            </w:ins>
          </w:p>
          <w:p w14:paraId="3C615E5F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ins w:id="135" w:author="Autor"/>
                <w:sz w:val="20"/>
                <w:szCs w:val="20"/>
              </w:rPr>
            </w:pPr>
            <w:ins w:id="136" w:author="Autor">
              <w:r w:rsidRPr="00F846F9">
                <w:rPr>
                  <w:sz w:val="20"/>
                  <w:szCs w:val="20"/>
                </w:rPr>
                <w:t xml:space="preserve">spôsob autentifikácie a možnosti platby pri nabíjaní, </w:t>
              </w:r>
            </w:ins>
          </w:p>
          <w:p w14:paraId="7E6E4257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ins w:id="137" w:author="Autor"/>
                <w:sz w:val="20"/>
                <w:szCs w:val="20"/>
              </w:rPr>
            </w:pPr>
            <w:ins w:id="138" w:author="Autor">
              <w:r w:rsidRPr="00F846F9">
                <w:rPr>
                  <w:sz w:val="20"/>
                  <w:szCs w:val="20"/>
                </w:rPr>
                <w:t xml:space="preserve">kontaktné telefónne číslo na technickú podporu prevádzkovateľa nabíjacieho bodu, </w:t>
              </w:r>
            </w:ins>
          </w:p>
          <w:p w14:paraId="66F41005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ins w:id="139" w:author="Autor"/>
                <w:sz w:val="20"/>
                <w:szCs w:val="20"/>
              </w:rPr>
            </w:pPr>
            <w:ins w:id="140" w:author="Autor">
              <w:r w:rsidRPr="00F846F9">
                <w:rPr>
                  <w:sz w:val="20"/>
                  <w:szCs w:val="20"/>
                </w:rPr>
                <w:t>dátum uvedenia každej nabíjacej stanice do prevádzky,</w:t>
              </w:r>
            </w:ins>
          </w:p>
          <w:p w14:paraId="3C1778F1" w14:textId="77777777" w:rsidR="006621D9" w:rsidRPr="00AC33B4" w:rsidRDefault="006621D9" w:rsidP="000B5E0A">
            <w:pPr>
              <w:spacing w:after="60" w:line="240" w:lineRule="auto"/>
              <w:rPr>
                <w:ins w:id="141" w:author="Autor"/>
                <w:sz w:val="20"/>
                <w:szCs w:val="20"/>
              </w:rPr>
            </w:pPr>
            <w:ins w:id="142" w:author="Autor">
              <w:r w:rsidRPr="00AC33B4">
                <w:rPr>
                  <w:sz w:val="20"/>
                  <w:szCs w:val="20"/>
                </w:rPr>
                <w:t xml:space="preserve">a to ku všetkým </w:t>
              </w:r>
              <w:r w:rsidRPr="00AC33B4">
                <w:rPr>
                  <w:b/>
                  <w:bCs/>
                  <w:sz w:val="20"/>
                  <w:szCs w:val="20"/>
                </w:rPr>
                <w:t>Predmetom Projektu</w:t>
              </w:r>
              <w:r w:rsidRPr="00AC33B4">
                <w:rPr>
                  <w:sz w:val="20"/>
                  <w:szCs w:val="20"/>
                </w:rPr>
                <w:t>.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78951" w14:textId="77777777" w:rsidR="006621D9" w:rsidRPr="00AB05AB" w:rsidRDefault="006621D9" w:rsidP="000B5E0A">
            <w:pPr>
              <w:spacing w:after="0" w:line="240" w:lineRule="auto"/>
              <w:rPr>
                <w:ins w:id="143" w:author="Autor"/>
                <w:bCs/>
                <w:sz w:val="20"/>
                <w:szCs w:val="20"/>
              </w:rPr>
            </w:pPr>
            <w:ins w:id="144" w:author="Autor">
              <w:r w:rsidRPr="00AB05AB">
                <w:rPr>
                  <w:sz w:val="20"/>
                  <w:szCs w:val="20"/>
                </w:rPr>
                <w:t xml:space="preserve">najneskôr spolu so </w:t>
              </w:r>
              <w:r w:rsidRPr="00AB05AB">
                <w:rPr>
                  <w:b/>
                  <w:sz w:val="20"/>
                  <w:szCs w:val="20"/>
                </w:rPr>
                <w:t>záverečnou monitorovacou správou</w:t>
              </w:r>
              <w:r w:rsidRPr="00AB05AB">
                <w:rPr>
                  <w:sz w:val="20"/>
                  <w:szCs w:val="20"/>
                </w:rPr>
                <w:t xml:space="preserve"> podľa článku 5 </w:t>
              </w:r>
              <w:r w:rsidRPr="00AB05AB">
                <w:rPr>
                  <w:bCs/>
                  <w:sz w:val="20"/>
                  <w:szCs w:val="20"/>
                </w:rPr>
                <w:t>Všeobecných zmluvných podmienok k Zmluve</w:t>
              </w:r>
            </w:ins>
          </w:p>
          <w:p w14:paraId="49ABEB7A" w14:textId="77777777" w:rsidR="006621D9" w:rsidRPr="00AB05AB" w:rsidRDefault="006621D9" w:rsidP="000B5E0A">
            <w:pPr>
              <w:pStyle w:val="Default"/>
              <w:rPr>
                <w:ins w:id="145" w:author="Autor"/>
                <w:rFonts w:asciiTheme="minorHAnsi" w:hAnsiTheme="minorHAnsi" w:cstheme="minorBidi"/>
                <w:bCs/>
                <w:color w:val="auto"/>
                <w:sz w:val="20"/>
                <w:szCs w:val="20"/>
              </w:rPr>
            </w:pPr>
            <w:ins w:id="146" w:author="Autor">
              <w:r w:rsidRPr="00AB05AB">
                <w:rPr>
                  <w:rFonts w:asciiTheme="minorHAnsi" w:hAnsiTheme="minorHAnsi" w:cstheme="minorBidi"/>
                  <w:bCs/>
                  <w:color w:val="auto"/>
                  <w:sz w:val="20"/>
                  <w:szCs w:val="20"/>
                </w:rPr>
                <w:t xml:space="preserve">a následne </w:t>
              </w:r>
              <w:r w:rsidRPr="00AB05AB">
                <w:rPr>
                  <w:rFonts w:asciiTheme="minorHAnsi" w:hAnsiTheme="minorHAnsi" w:cstheme="minorBidi"/>
                  <w:b/>
                  <w:bCs/>
                  <w:color w:val="auto"/>
                  <w:sz w:val="20"/>
                  <w:szCs w:val="20"/>
                </w:rPr>
                <w:t>spolu s každou následnou monitorovacou správou</w:t>
              </w:r>
              <w:r w:rsidRPr="00AB05AB">
                <w:rPr>
                  <w:rFonts w:asciiTheme="minorHAnsi" w:hAnsiTheme="minorHAnsi" w:cstheme="minorBidi"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63757552" w14:textId="77777777" w:rsidR="006621D9" w:rsidRPr="00AB05AB" w:rsidRDefault="006621D9" w:rsidP="000B5E0A">
            <w:pPr>
              <w:spacing w:after="0" w:line="240" w:lineRule="auto"/>
              <w:rPr>
                <w:ins w:id="147" w:author="Autor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A800" w14:textId="77777777" w:rsidR="006621D9" w:rsidRPr="00AB05AB" w:rsidRDefault="006621D9" w:rsidP="000B5E0A">
            <w:pPr>
              <w:spacing w:after="0" w:line="240" w:lineRule="auto"/>
              <w:rPr>
                <w:ins w:id="148" w:author="Autor"/>
                <w:sz w:val="20"/>
                <w:szCs w:val="20"/>
              </w:rPr>
            </w:pPr>
            <w:ins w:id="149" w:author="Autor">
              <w:r w:rsidRPr="00AB05AB">
                <w:rPr>
                  <w:sz w:val="20"/>
                  <w:szCs w:val="20"/>
                </w:rPr>
                <w:t>čl. 6.8 Zmluvy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E057" w14:textId="77777777" w:rsidR="006621D9" w:rsidRPr="00AB05AB" w:rsidRDefault="006621D9" w:rsidP="000B5E0A">
            <w:pPr>
              <w:spacing w:after="120" w:line="240" w:lineRule="auto"/>
              <w:rPr>
                <w:ins w:id="150" w:author="Autor"/>
                <w:rFonts w:cstheme="minorHAnsi"/>
                <w:sz w:val="20"/>
                <w:szCs w:val="20"/>
              </w:rPr>
            </w:pPr>
            <w:ins w:id="151" w:author="Autor">
              <w:r w:rsidRPr="00AB05AB">
                <w:rPr>
                  <w:rFonts w:cstheme="minorHAnsi"/>
                  <w:b/>
                  <w:sz w:val="20"/>
                  <w:szCs w:val="20"/>
                </w:rPr>
                <w:t>Informácia o prevádzkovaní nabíjacieho bodu</w:t>
              </w:r>
              <w:r w:rsidRPr="00AB05AB">
                <w:rPr>
                  <w:rFonts w:cstheme="minorHAnsi"/>
                  <w:sz w:val="20"/>
                  <w:szCs w:val="20"/>
                </w:rPr>
                <w:t>, ktor</w:t>
              </w:r>
              <w:r>
                <w:rPr>
                  <w:rFonts w:cstheme="minorHAnsi"/>
                  <w:sz w:val="20"/>
                  <w:szCs w:val="20"/>
                </w:rPr>
                <w:t xml:space="preserve">ej náležitosti sú uvedené v Prílohe č. 5c tejto Príručky pre Prijímateľa. </w:t>
              </w:r>
            </w:ins>
          </w:p>
          <w:p w14:paraId="6C12495D" w14:textId="77777777" w:rsidR="006621D9" w:rsidRPr="00AB05AB" w:rsidRDefault="006621D9" w:rsidP="000B5E0A">
            <w:pPr>
              <w:spacing w:after="120" w:line="240" w:lineRule="auto"/>
              <w:rPr>
                <w:ins w:id="152" w:author="Autor"/>
                <w:rFonts w:cstheme="minorHAnsi"/>
                <w:sz w:val="20"/>
                <w:szCs w:val="20"/>
              </w:rPr>
            </w:pPr>
            <w:ins w:id="153" w:author="Autor">
              <w:r w:rsidRPr="00AB05AB">
                <w:rPr>
                  <w:rFonts w:cstheme="minorHAnsi"/>
                  <w:sz w:val="20"/>
                  <w:szCs w:val="20"/>
                </w:rPr>
                <w:t xml:space="preserve">Informácia o prevádzkovaní nabíjacieho bodu sa predkladá najneskôr spolu so záverečnou monitorovacou správou. </w:t>
              </w:r>
            </w:ins>
          </w:p>
          <w:p w14:paraId="149553DF" w14:textId="77777777" w:rsidR="006621D9" w:rsidRPr="00AB05AB" w:rsidRDefault="006621D9" w:rsidP="000B5E0A">
            <w:pPr>
              <w:spacing w:after="120" w:line="240" w:lineRule="auto"/>
              <w:rPr>
                <w:ins w:id="154" w:author="Autor"/>
                <w:rFonts w:cstheme="minorHAnsi"/>
                <w:sz w:val="20"/>
                <w:szCs w:val="20"/>
              </w:rPr>
            </w:pPr>
            <w:ins w:id="155" w:author="Autor">
              <w:r w:rsidRPr="00AB05AB">
                <w:rPr>
                  <w:rFonts w:cstheme="minorHAnsi"/>
                  <w:sz w:val="20"/>
                  <w:szCs w:val="20"/>
                </w:rPr>
                <w:t xml:space="preserve">Následne, prijímateľ spolu s každou následnou </w:t>
              </w:r>
              <w:r>
                <w:rPr>
                  <w:rFonts w:cstheme="minorHAnsi"/>
                  <w:sz w:val="20"/>
                  <w:szCs w:val="20"/>
                </w:rPr>
                <w:t xml:space="preserve">monitorovacou správou predkladá </w:t>
              </w:r>
              <w:r>
                <w:rPr>
                  <w:rFonts w:cstheme="minorHAnsi"/>
                  <w:b/>
                  <w:sz w:val="20"/>
                  <w:szCs w:val="20"/>
                </w:rPr>
                <w:t>Správu</w:t>
              </w:r>
              <w:r w:rsidRPr="00AB05AB">
                <w:rPr>
                  <w:rFonts w:cstheme="minorHAnsi"/>
                  <w:b/>
                  <w:sz w:val="20"/>
                  <w:szCs w:val="20"/>
                </w:rPr>
                <w:t xml:space="preserve"> o využívaní nabíjacieho bodu</w:t>
              </w:r>
              <w:r w:rsidRPr="00AB05AB">
                <w:rPr>
                  <w:rFonts w:cstheme="minorHAnsi"/>
                  <w:sz w:val="20"/>
                  <w:szCs w:val="20"/>
                </w:rPr>
                <w:t>,  ktorej náležitosti sú stanovené</w:t>
              </w:r>
              <w:r w:rsidRPr="00AB05AB">
                <w:rPr>
                  <w:rFonts w:cstheme="minorHAnsi"/>
                  <w:b/>
                  <w:sz w:val="20"/>
                  <w:szCs w:val="20"/>
                </w:rPr>
                <w:t xml:space="preserve"> v prílohe č. 5a </w:t>
              </w:r>
              <w:r w:rsidRPr="00AB05AB">
                <w:rPr>
                  <w:rFonts w:cstheme="minorHAnsi"/>
                  <w:sz w:val="20"/>
                  <w:szCs w:val="20"/>
                </w:rPr>
                <w:t>tejto Príručky pre Prijímateľa</w:t>
              </w:r>
              <w:r w:rsidRPr="00AB05AB">
                <w:rPr>
                  <w:rFonts w:cstheme="minorHAnsi"/>
                  <w:b/>
                  <w:sz w:val="20"/>
                  <w:szCs w:val="20"/>
                </w:rPr>
                <w:t>.</w:t>
              </w:r>
            </w:ins>
          </w:p>
        </w:tc>
      </w:tr>
      <w:tr w:rsidR="006621D9" w:rsidRPr="00584216" w14:paraId="477C83AA" w14:textId="77777777" w:rsidTr="000B5E0A">
        <w:trPr>
          <w:trHeight w:val="286"/>
          <w:ins w:id="156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F3CB8" w14:textId="77777777" w:rsidR="006621D9" w:rsidRPr="00B3487D" w:rsidRDefault="006621D9" w:rsidP="000B5E0A">
            <w:pPr>
              <w:spacing w:after="60" w:line="240" w:lineRule="auto"/>
              <w:rPr>
                <w:ins w:id="157" w:author="Autor"/>
                <w:b/>
                <w:bCs/>
                <w:sz w:val="20"/>
                <w:szCs w:val="20"/>
              </w:rPr>
            </w:pPr>
            <w:ins w:id="158" w:author="Autor">
              <w:r w:rsidRPr="00BF4834">
                <w:rPr>
                  <w:bCs/>
                  <w:sz w:val="20"/>
                  <w:szCs w:val="20"/>
                </w:rPr>
                <w:t>Prijímateľ</w:t>
              </w:r>
              <w:r w:rsidRPr="00B3487D">
                <w:rPr>
                  <w:b/>
                  <w:bCs/>
                  <w:sz w:val="20"/>
                  <w:szCs w:val="20"/>
                </w:rPr>
                <w:t xml:space="preserve"> </w:t>
              </w:r>
              <w:r w:rsidRPr="00B3487D">
                <w:rPr>
                  <w:sz w:val="20"/>
                  <w:szCs w:val="20"/>
                </w:rPr>
                <w:t xml:space="preserve">je povinný zabezpečiť, že </w:t>
              </w:r>
              <w:r w:rsidRPr="00BF4834">
                <w:rPr>
                  <w:b/>
                  <w:sz w:val="20"/>
                  <w:szCs w:val="20"/>
                </w:rPr>
                <w:t>každá nabíjacia stanica</w:t>
              </w:r>
              <w:r w:rsidRPr="00B3487D">
                <w:rPr>
                  <w:sz w:val="20"/>
                  <w:szCs w:val="20"/>
                </w:rPr>
                <w:t xml:space="preserve"> predstavujúca </w:t>
              </w:r>
              <w:r w:rsidRPr="00BF4834">
                <w:rPr>
                  <w:bCs/>
                  <w:sz w:val="20"/>
                  <w:szCs w:val="20"/>
                </w:rPr>
                <w:t>Predmet Projektu</w:t>
              </w:r>
              <w:r w:rsidRPr="00B3487D">
                <w:rPr>
                  <w:b/>
                  <w:bCs/>
                  <w:sz w:val="20"/>
                  <w:szCs w:val="20"/>
                </w:rPr>
                <w:t xml:space="preserve"> </w:t>
              </w:r>
              <w:r w:rsidRPr="00B3487D">
                <w:rPr>
                  <w:sz w:val="20"/>
                  <w:szCs w:val="20"/>
                </w:rPr>
                <w:t xml:space="preserve">bude </w:t>
              </w:r>
              <w:r w:rsidRPr="00BF4834">
                <w:rPr>
                  <w:b/>
                  <w:sz w:val="20"/>
                  <w:szCs w:val="20"/>
                </w:rPr>
                <w:t>verejne prístupná</w:t>
              </w:r>
              <w:r w:rsidRPr="00B3487D">
                <w:rPr>
                  <w:sz w:val="20"/>
                  <w:szCs w:val="20"/>
                </w:rPr>
                <w:t xml:space="preserve"> v zmysle článku 2 bodu 45 </w:t>
              </w:r>
              <w:r w:rsidRPr="00B3487D">
                <w:rPr>
                  <w:b/>
                  <w:bCs/>
                  <w:sz w:val="20"/>
                  <w:szCs w:val="20"/>
                </w:rPr>
                <w:t xml:space="preserve">nariadenia Rady (EÚ) 2023/1804 </w:t>
              </w:r>
              <w:r w:rsidRPr="00B3487D">
                <w:rPr>
                  <w:sz w:val="20"/>
                  <w:szCs w:val="20"/>
                </w:rPr>
                <w:t>od jej uvedenia do užívania (prevádzky).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91CD0" w14:textId="77777777" w:rsidR="006621D9" w:rsidRPr="00E43668" w:rsidRDefault="006621D9" w:rsidP="000B5E0A">
            <w:pPr>
              <w:spacing w:after="0" w:line="240" w:lineRule="auto"/>
              <w:rPr>
                <w:ins w:id="159" w:author="Autor"/>
                <w:sz w:val="20"/>
                <w:szCs w:val="20"/>
                <w:highlight w:val="yellow"/>
              </w:rPr>
            </w:pPr>
            <w:ins w:id="160" w:author="Autor">
              <w:r w:rsidRPr="004D4845">
                <w:rPr>
                  <w:sz w:val="20"/>
                  <w:szCs w:val="20"/>
                </w:rPr>
                <w:t>najneskôr pri predložení záverečnej ŽoP</w:t>
              </w:r>
              <w:r w:rsidRPr="00E43668">
                <w:rPr>
                  <w:sz w:val="20"/>
                  <w:szCs w:val="20"/>
                  <w:highlight w:val="yellow"/>
                </w:rPr>
                <w:t xml:space="preserve"> </w:t>
              </w:r>
            </w:ins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135A" w14:textId="77777777" w:rsidR="006621D9" w:rsidRDefault="006621D9" w:rsidP="000B5E0A">
            <w:pPr>
              <w:spacing w:line="240" w:lineRule="auto"/>
              <w:rPr>
                <w:ins w:id="161" w:author="Autor"/>
              </w:rPr>
            </w:pPr>
            <w:ins w:id="162" w:author="Autor">
              <w:r w:rsidRPr="00B01888">
                <w:rPr>
                  <w:sz w:val="20"/>
                  <w:szCs w:val="20"/>
                </w:rPr>
                <w:t>čl. 6.</w:t>
              </w:r>
              <w:r>
                <w:rPr>
                  <w:sz w:val="20"/>
                  <w:szCs w:val="20"/>
                </w:rPr>
                <w:t>9</w:t>
              </w:r>
              <w:r w:rsidRPr="00B01888">
                <w:rPr>
                  <w:sz w:val="20"/>
                  <w:szCs w:val="20"/>
                </w:rPr>
                <w:t xml:space="preserve"> Zmluvy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A61F2" w14:textId="77777777" w:rsidR="006621D9" w:rsidRPr="00E43668" w:rsidRDefault="006621D9" w:rsidP="000B5E0A">
            <w:pPr>
              <w:spacing w:after="0" w:line="240" w:lineRule="auto"/>
              <w:rPr>
                <w:ins w:id="163" w:author="Autor"/>
                <w:sz w:val="20"/>
                <w:szCs w:val="20"/>
                <w:highlight w:val="yellow"/>
              </w:rPr>
            </w:pPr>
            <w:ins w:id="164" w:author="Autor">
              <w:r w:rsidRPr="0042336D">
                <w:rPr>
                  <w:rFonts w:cstheme="minorHAnsi"/>
                  <w:b/>
                  <w:sz w:val="20"/>
                  <w:szCs w:val="20"/>
                </w:rPr>
                <w:t xml:space="preserve">Čestné vyhlásenie, </w:t>
              </w:r>
              <w:r w:rsidRPr="0042336D">
                <w:rPr>
                  <w:rFonts w:cstheme="minorHAnsi"/>
                  <w:sz w:val="20"/>
                  <w:szCs w:val="20"/>
                </w:rPr>
                <w:t>ktorého vzor je uvedený v prílohe 2g tejto Príručky pre Prijímateľa.</w:t>
              </w:r>
            </w:ins>
          </w:p>
        </w:tc>
      </w:tr>
      <w:tr w:rsidR="006621D9" w:rsidRPr="00584216" w14:paraId="7F0E1FD5" w14:textId="77777777" w:rsidTr="000B5E0A">
        <w:trPr>
          <w:trHeight w:val="286"/>
          <w:ins w:id="165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E940" w14:textId="77777777" w:rsidR="006621D9" w:rsidRPr="00BF4834" w:rsidRDefault="006621D9" w:rsidP="000B5E0A">
            <w:pPr>
              <w:spacing w:after="60" w:line="240" w:lineRule="auto"/>
              <w:rPr>
                <w:ins w:id="166" w:author="Autor"/>
                <w:bCs/>
                <w:sz w:val="20"/>
                <w:szCs w:val="20"/>
              </w:rPr>
            </w:pPr>
            <w:ins w:id="167" w:author="Autor">
              <w:r w:rsidRPr="00C32A72">
                <w:rPr>
                  <w:sz w:val="20"/>
                  <w:szCs w:val="20"/>
                </w:rPr>
                <w:t xml:space="preserve">V prípade, ak </w:t>
              </w:r>
              <w:r w:rsidRPr="00C32A72">
                <w:rPr>
                  <w:b/>
                  <w:bCs/>
                  <w:sz w:val="20"/>
                  <w:szCs w:val="20"/>
                </w:rPr>
                <w:t xml:space="preserve">Prijímateľ </w:t>
              </w:r>
              <w:r w:rsidRPr="00C32A72">
                <w:rPr>
                  <w:sz w:val="20"/>
                  <w:szCs w:val="20"/>
                </w:rPr>
                <w:t xml:space="preserve">nebude prevádzkovať </w:t>
              </w:r>
              <w:r w:rsidRPr="00C32A72">
                <w:rPr>
                  <w:b/>
                  <w:bCs/>
                  <w:sz w:val="20"/>
                  <w:szCs w:val="20"/>
                </w:rPr>
                <w:t xml:space="preserve">Predmet Projektu </w:t>
              </w:r>
              <w:r w:rsidRPr="00C32A72">
                <w:rPr>
                  <w:sz w:val="20"/>
                  <w:szCs w:val="20"/>
                </w:rPr>
                <w:t xml:space="preserve">výlučne vo vlastnej réžii, je </w:t>
              </w:r>
              <w:r w:rsidRPr="00C32A72">
                <w:rPr>
                  <w:b/>
                  <w:bCs/>
                  <w:sz w:val="20"/>
                  <w:szCs w:val="20"/>
                </w:rPr>
                <w:t xml:space="preserve">Prijímateľ </w:t>
              </w:r>
              <w:r w:rsidRPr="00C32A72">
                <w:rPr>
                  <w:sz w:val="20"/>
                  <w:szCs w:val="20"/>
                </w:rPr>
                <w:t xml:space="preserve">povinný vybrať prevádzkovateľa/prevádzkovateľov </w:t>
              </w:r>
              <w:r w:rsidRPr="00C32A72">
                <w:rPr>
                  <w:b/>
                  <w:bCs/>
                  <w:sz w:val="20"/>
                  <w:szCs w:val="20"/>
                </w:rPr>
                <w:t xml:space="preserve">Predmetu Projektu </w:t>
              </w:r>
              <w:r w:rsidRPr="00C32A72">
                <w:rPr>
                  <w:sz w:val="20"/>
                  <w:szCs w:val="20"/>
                </w:rPr>
                <w:t xml:space="preserve">v súlade s článkom 3 </w:t>
              </w:r>
              <w:r w:rsidRPr="00C32A72">
                <w:rPr>
                  <w:b/>
                  <w:bCs/>
                  <w:sz w:val="20"/>
                  <w:szCs w:val="20"/>
                </w:rPr>
                <w:t xml:space="preserve">VZP </w:t>
              </w:r>
              <w:r w:rsidRPr="00C32A72">
                <w:rPr>
                  <w:sz w:val="20"/>
                  <w:szCs w:val="20"/>
                </w:rPr>
                <w:t xml:space="preserve">a článkom 7 ods. 3 až 5 </w:t>
              </w:r>
              <w:r w:rsidRPr="00C32A72">
                <w:rPr>
                  <w:b/>
                  <w:bCs/>
                  <w:sz w:val="20"/>
                  <w:szCs w:val="20"/>
                </w:rPr>
                <w:t>VZP</w:t>
              </w:r>
              <w:r w:rsidRPr="00C32A72">
                <w:rPr>
                  <w:sz w:val="20"/>
                  <w:szCs w:val="20"/>
                </w:rPr>
                <w:t>. Uvedené platí aj pre zmenu prevádzkovateľa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0394" w14:textId="77777777" w:rsidR="006621D9" w:rsidRPr="004D4845" w:rsidRDefault="006621D9" w:rsidP="000B5E0A">
            <w:pPr>
              <w:spacing w:after="0" w:line="240" w:lineRule="auto"/>
              <w:rPr>
                <w:ins w:id="168" w:author="Autor"/>
                <w:sz w:val="20"/>
                <w:szCs w:val="20"/>
              </w:rPr>
            </w:pPr>
            <w:ins w:id="169" w:author="Autor">
              <w:r w:rsidRPr="00A931C3">
                <w:rPr>
                  <w:sz w:val="20"/>
                  <w:szCs w:val="20"/>
                </w:rPr>
                <w:t>Podľa Príručky k procesu verejného obstarávania/</w:t>
              </w:r>
              <w:r>
                <w:rPr>
                  <w:sz w:val="20"/>
                  <w:szCs w:val="20"/>
                </w:rPr>
                <w:t xml:space="preserve"> </w:t>
              </w:r>
              <w:r w:rsidRPr="00A931C3">
                <w:rPr>
                  <w:sz w:val="20"/>
                  <w:szCs w:val="20"/>
                </w:rPr>
                <w:t>obstarávania pre projekty financované z Plánu obnovy a odolnosti SR v gescii MH SR</w:t>
              </w:r>
            </w:ins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41F9" w14:textId="77777777" w:rsidR="006621D9" w:rsidRPr="00B01888" w:rsidRDefault="006621D9" w:rsidP="000B5E0A">
            <w:pPr>
              <w:spacing w:line="240" w:lineRule="auto"/>
              <w:rPr>
                <w:ins w:id="170" w:author="Autor"/>
                <w:sz w:val="20"/>
                <w:szCs w:val="20"/>
              </w:rPr>
            </w:pPr>
            <w:ins w:id="171" w:author="Autor">
              <w:r>
                <w:rPr>
                  <w:sz w:val="20"/>
                  <w:szCs w:val="20"/>
                </w:rPr>
                <w:t>6.10 Zmluvy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B503" w14:textId="77777777" w:rsidR="006621D9" w:rsidRDefault="006621D9" w:rsidP="000B5E0A">
            <w:pPr>
              <w:spacing w:after="0" w:line="240" w:lineRule="auto"/>
              <w:rPr>
                <w:ins w:id="172" w:author="Autor"/>
                <w:rFonts w:cstheme="minorHAnsi"/>
                <w:b/>
                <w:sz w:val="20"/>
                <w:szCs w:val="20"/>
                <w:highlight w:val="yellow"/>
              </w:rPr>
            </w:pPr>
            <w:ins w:id="173" w:author="Autor">
              <w:r w:rsidRPr="00A931C3">
                <w:rPr>
                  <w:sz w:val="20"/>
                  <w:szCs w:val="20"/>
                </w:rPr>
                <w:t>Podľa Príručky k procesu verejného obstarávania/obstarávania pre projekty financované z Plánu obnovy a odolnosti SR v gescii MH SR</w:t>
              </w:r>
            </w:ins>
          </w:p>
        </w:tc>
      </w:tr>
      <w:tr w:rsidR="006621D9" w:rsidRPr="00584216" w14:paraId="3890A986" w14:textId="77777777" w:rsidTr="000B5E0A">
        <w:trPr>
          <w:trHeight w:val="286"/>
          <w:ins w:id="174" w:author="Auto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8365F" w14:textId="77777777" w:rsidR="006621D9" w:rsidRPr="00B3487D" w:rsidRDefault="006621D9" w:rsidP="000B5E0A">
            <w:pPr>
              <w:spacing w:after="60" w:line="240" w:lineRule="auto"/>
              <w:rPr>
                <w:ins w:id="175" w:author="Autor"/>
                <w:sz w:val="20"/>
                <w:szCs w:val="20"/>
              </w:rPr>
            </w:pPr>
            <w:ins w:id="176" w:author="Autor">
              <w:r w:rsidRPr="00D458E1">
                <w:rPr>
                  <w:bCs/>
                  <w:sz w:val="20"/>
                  <w:szCs w:val="20"/>
                </w:rPr>
                <w:t xml:space="preserve">Prijímateľ </w:t>
              </w:r>
              <w:r w:rsidRPr="00D458E1">
                <w:rPr>
                  <w:sz w:val="20"/>
                  <w:szCs w:val="20"/>
                </w:rPr>
                <w:t xml:space="preserve">je povinný zabezpečiť, že </w:t>
              </w:r>
              <w:r w:rsidRPr="00D458E1">
                <w:rPr>
                  <w:b/>
                  <w:sz w:val="20"/>
                  <w:szCs w:val="20"/>
                </w:rPr>
                <w:t xml:space="preserve">každá nabíjacia stanica </w:t>
              </w:r>
              <w:r w:rsidRPr="00D458E1">
                <w:rPr>
                  <w:sz w:val="20"/>
                  <w:szCs w:val="20"/>
                </w:rPr>
                <w:t xml:space="preserve">predstavujúca </w:t>
              </w:r>
              <w:r w:rsidRPr="00D458E1">
                <w:rPr>
                  <w:bCs/>
                  <w:sz w:val="20"/>
                  <w:szCs w:val="20"/>
                </w:rPr>
                <w:t xml:space="preserve">Predmet Projektu </w:t>
              </w:r>
              <w:r w:rsidRPr="00D458E1">
                <w:rPr>
                  <w:b/>
                  <w:sz w:val="20"/>
                  <w:szCs w:val="20"/>
                </w:rPr>
                <w:t>bude v prevádzke 24 hodín denne a 7 dní v týždni</w:t>
              </w:r>
              <w:r w:rsidRPr="00D458E1">
                <w:rPr>
                  <w:sz w:val="20"/>
                  <w:szCs w:val="20"/>
                </w:rPr>
                <w:t xml:space="preserve">. V osobitných a riadne odôvodnených prípadoch môže </w:t>
              </w:r>
              <w:r w:rsidRPr="00D458E1">
                <w:rPr>
                  <w:bCs/>
                  <w:sz w:val="20"/>
                  <w:szCs w:val="20"/>
                </w:rPr>
                <w:t xml:space="preserve">Vykonávateľ </w:t>
              </w:r>
              <w:r w:rsidRPr="00D458E1">
                <w:rPr>
                  <w:sz w:val="20"/>
                  <w:szCs w:val="20"/>
                </w:rPr>
                <w:t xml:space="preserve">na žiadosť </w:t>
              </w:r>
              <w:r w:rsidRPr="00D458E1">
                <w:rPr>
                  <w:bCs/>
                  <w:sz w:val="20"/>
                  <w:szCs w:val="20"/>
                </w:rPr>
                <w:t xml:space="preserve">Prijímateľa </w:t>
              </w:r>
              <w:r w:rsidRPr="00D458E1">
                <w:rPr>
                  <w:sz w:val="20"/>
                  <w:szCs w:val="20"/>
                </w:rPr>
                <w:t xml:space="preserve">akceptovať prevádzku nabíjacej stanice predstavujúcej </w:t>
              </w:r>
              <w:r w:rsidRPr="00D458E1">
                <w:rPr>
                  <w:bCs/>
                  <w:sz w:val="20"/>
                  <w:szCs w:val="20"/>
                </w:rPr>
                <w:t>Predmet Projektu</w:t>
              </w:r>
              <w:r w:rsidRPr="00B3487D">
                <w:rPr>
                  <w:b/>
                  <w:bCs/>
                  <w:sz w:val="20"/>
                  <w:szCs w:val="20"/>
                </w:rPr>
                <w:t xml:space="preserve"> </w:t>
              </w:r>
              <w:r w:rsidRPr="00B3487D">
                <w:rPr>
                  <w:sz w:val="20"/>
                  <w:szCs w:val="20"/>
                </w:rPr>
                <w:t>v inom rozsahu.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CE6C" w14:textId="77777777" w:rsidR="006621D9" w:rsidRPr="008239B5" w:rsidRDefault="006621D9" w:rsidP="000B5E0A">
            <w:pPr>
              <w:pStyle w:val="Default"/>
              <w:rPr>
                <w:ins w:id="177" w:author="Autor"/>
                <w:rFonts w:asciiTheme="minorHAnsi" w:hAnsiTheme="minorHAnsi" w:cstheme="minorBidi"/>
                <w:color w:val="auto"/>
                <w:sz w:val="20"/>
                <w:szCs w:val="20"/>
              </w:rPr>
            </w:pPr>
            <w:ins w:id="178" w:author="Autor">
              <w:r w:rsidRPr="008239B5">
                <w:rPr>
                  <w:rFonts w:asciiTheme="minorHAnsi" w:hAnsiTheme="minorHAnsi" w:cstheme="minorBidi"/>
                  <w:color w:val="auto"/>
                  <w:sz w:val="20"/>
                  <w:szCs w:val="20"/>
                </w:rPr>
                <w:t xml:space="preserve">spolu s každou následnou monitorovacou správou </w:t>
              </w:r>
            </w:ins>
          </w:p>
          <w:p w14:paraId="604E055C" w14:textId="77777777" w:rsidR="006621D9" w:rsidRPr="00E43668" w:rsidRDefault="006621D9" w:rsidP="000B5E0A">
            <w:pPr>
              <w:spacing w:after="0" w:line="240" w:lineRule="auto"/>
              <w:rPr>
                <w:ins w:id="179" w:author="Autor"/>
                <w:sz w:val="20"/>
                <w:szCs w:val="20"/>
                <w:highlight w:val="yellow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8BA4" w14:textId="77777777" w:rsidR="006621D9" w:rsidRDefault="006621D9" w:rsidP="000B5E0A">
            <w:pPr>
              <w:spacing w:line="240" w:lineRule="auto"/>
              <w:rPr>
                <w:ins w:id="180" w:author="Autor"/>
              </w:rPr>
            </w:pPr>
            <w:ins w:id="181" w:author="Autor">
              <w:r w:rsidRPr="00B01888">
                <w:rPr>
                  <w:sz w:val="20"/>
                  <w:szCs w:val="20"/>
                </w:rPr>
                <w:t>čl. 6.</w:t>
              </w:r>
              <w:r>
                <w:rPr>
                  <w:sz w:val="20"/>
                  <w:szCs w:val="20"/>
                </w:rPr>
                <w:t>11</w:t>
              </w:r>
              <w:r w:rsidRPr="00B01888">
                <w:rPr>
                  <w:sz w:val="20"/>
                  <w:szCs w:val="20"/>
                </w:rPr>
                <w:t xml:space="preserve"> Zmluvy</w:t>
              </w:r>
            </w:ins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D7A9" w14:textId="77777777" w:rsidR="006621D9" w:rsidRDefault="006621D9" w:rsidP="000B5E0A">
            <w:pPr>
              <w:spacing w:after="0" w:line="240" w:lineRule="auto"/>
              <w:rPr>
                <w:ins w:id="182" w:author="Autor"/>
                <w:rFonts w:cstheme="minorHAnsi"/>
                <w:b/>
                <w:sz w:val="20"/>
                <w:szCs w:val="20"/>
              </w:rPr>
            </w:pPr>
            <w:ins w:id="183" w:author="Autor">
              <w:r w:rsidRPr="00D54098">
                <w:rPr>
                  <w:rFonts w:cstheme="minorHAnsi"/>
                  <w:b/>
                  <w:sz w:val="20"/>
                  <w:szCs w:val="20"/>
                </w:rPr>
                <w:t>Správa o využívaní nabíjacieho bodu</w:t>
              </w:r>
              <w:r w:rsidRPr="00D54098">
                <w:rPr>
                  <w:rFonts w:cstheme="minorHAnsi"/>
                  <w:sz w:val="20"/>
                  <w:szCs w:val="20"/>
                </w:rPr>
                <w:t>,  ktorej náležitosti sú stanovené</w:t>
              </w:r>
              <w:r w:rsidRPr="00D54098">
                <w:rPr>
                  <w:rFonts w:cstheme="minorHAnsi"/>
                  <w:b/>
                  <w:sz w:val="20"/>
                  <w:szCs w:val="20"/>
                </w:rPr>
                <w:t xml:space="preserve"> v prílohe č. 5a </w:t>
              </w:r>
              <w:r w:rsidRPr="00D54098">
                <w:rPr>
                  <w:rFonts w:cstheme="minorHAnsi"/>
                  <w:sz w:val="20"/>
                  <w:szCs w:val="20"/>
                </w:rPr>
                <w:t>tejto Príručky pre Prijímateľa</w:t>
              </w:r>
              <w:r w:rsidRPr="00D54098">
                <w:rPr>
                  <w:rFonts w:cstheme="minorHAnsi"/>
                  <w:b/>
                  <w:sz w:val="20"/>
                  <w:szCs w:val="20"/>
                </w:rPr>
                <w:t>.</w:t>
              </w:r>
            </w:ins>
          </w:p>
          <w:p w14:paraId="40835A5E" w14:textId="77777777" w:rsidR="006621D9" w:rsidRDefault="006621D9" w:rsidP="000B5E0A">
            <w:pPr>
              <w:spacing w:after="0" w:line="240" w:lineRule="auto"/>
              <w:rPr>
                <w:ins w:id="184" w:author="Autor"/>
                <w:rFonts w:cstheme="minorHAnsi"/>
                <w:b/>
                <w:sz w:val="20"/>
                <w:szCs w:val="20"/>
              </w:rPr>
            </w:pPr>
          </w:p>
          <w:p w14:paraId="0A2E982D" w14:textId="77777777" w:rsidR="006621D9" w:rsidRPr="008239B5" w:rsidRDefault="006621D9" w:rsidP="000B5E0A">
            <w:pPr>
              <w:spacing w:after="0" w:line="240" w:lineRule="auto"/>
              <w:rPr>
                <w:ins w:id="185" w:author="Autor"/>
                <w:sz w:val="20"/>
                <w:szCs w:val="20"/>
              </w:rPr>
            </w:pPr>
            <w:ins w:id="186" w:author="Autor">
              <w:r w:rsidRPr="00F45DE9">
                <w:rPr>
                  <w:rFonts w:cstheme="minorHAnsi"/>
                  <w:b/>
                  <w:color w:val="FF0000"/>
                  <w:sz w:val="20"/>
                  <w:szCs w:val="20"/>
                </w:rPr>
                <w:t xml:space="preserve">Upozornenie: </w:t>
              </w:r>
              <w:r w:rsidRPr="00F45DE9">
                <w:rPr>
                  <w:rFonts w:cstheme="minorHAnsi"/>
                  <w:sz w:val="20"/>
                  <w:szCs w:val="20"/>
                </w:rPr>
                <w:t>prevádzka znamená, že nabíjaciu stanicu je možné využívať na nabíjanie vozidiel.</w:t>
              </w:r>
            </w:ins>
          </w:p>
        </w:tc>
      </w:tr>
    </w:tbl>
    <w:p w14:paraId="20C455D8" w14:textId="3FCC1501" w:rsidR="006621D9" w:rsidRPr="00584216" w:rsidDel="00CA0FF0" w:rsidRDefault="006621D9" w:rsidP="006621D9">
      <w:pPr>
        <w:spacing w:line="240" w:lineRule="auto"/>
        <w:jc w:val="both"/>
        <w:rPr>
          <w:ins w:id="187" w:author="Autor"/>
          <w:del w:id="188" w:author="Autor"/>
          <w:b/>
          <w:color w:val="8496B0" w:themeColor="text2" w:themeTint="99"/>
        </w:rPr>
      </w:pPr>
    </w:p>
    <w:p w14:paraId="271E02FB" w14:textId="05DB2A51" w:rsidR="006621D9" w:rsidDel="00CA0FF0" w:rsidRDefault="006621D9" w:rsidP="006621D9">
      <w:pPr>
        <w:spacing w:line="240" w:lineRule="auto"/>
        <w:rPr>
          <w:ins w:id="189" w:author="Autor"/>
          <w:del w:id="190" w:author="Autor"/>
        </w:rPr>
      </w:pPr>
    </w:p>
    <w:p w14:paraId="7D268BCC" w14:textId="2FBAA569" w:rsidR="006621D9" w:rsidRPr="00584216" w:rsidDel="00CA0FF0" w:rsidRDefault="006621D9" w:rsidP="001D390B">
      <w:pPr>
        <w:spacing w:line="240" w:lineRule="auto"/>
        <w:jc w:val="both"/>
        <w:rPr>
          <w:del w:id="191" w:author="Autor"/>
          <w:b/>
          <w:color w:val="8496B0" w:themeColor="text2" w:themeTint="99"/>
        </w:rPr>
      </w:pPr>
    </w:p>
    <w:p w14:paraId="375E0B36" w14:textId="77777777" w:rsidR="002C05A6" w:rsidRDefault="009A030D" w:rsidP="001D390B">
      <w:pPr>
        <w:spacing w:line="240" w:lineRule="auto"/>
      </w:pPr>
    </w:p>
    <w:sectPr w:rsidR="002C05A6" w:rsidSect="00E11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3F3E1" w14:textId="77777777" w:rsidR="009A030D" w:rsidRDefault="009A030D" w:rsidP="00E113B8">
      <w:pPr>
        <w:spacing w:after="0" w:line="240" w:lineRule="auto"/>
      </w:pPr>
      <w:r>
        <w:separator/>
      </w:r>
    </w:p>
  </w:endnote>
  <w:endnote w:type="continuationSeparator" w:id="0">
    <w:p w14:paraId="3B57381A" w14:textId="77777777" w:rsidR="009A030D" w:rsidRDefault="009A030D" w:rsidP="00E1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DB1B9" w14:textId="77777777" w:rsidR="00794E10" w:rsidRDefault="00794E1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192" w:author="Autor"/>
  <w:sdt>
    <w:sdtPr>
      <w:id w:val="-95942014"/>
      <w:docPartObj>
        <w:docPartGallery w:val="Page Numbers (Bottom of Page)"/>
        <w:docPartUnique/>
      </w:docPartObj>
    </w:sdtPr>
    <w:sdtEndPr/>
    <w:sdtContent>
      <w:customXmlInsRangeEnd w:id="192"/>
      <w:p w14:paraId="66D59C3D" w14:textId="6B0B1F78" w:rsidR="00E86F5F" w:rsidRDefault="00E86F5F">
        <w:pPr>
          <w:pStyle w:val="Pta"/>
          <w:jc w:val="right"/>
          <w:rPr>
            <w:ins w:id="193" w:author="Autor"/>
          </w:rPr>
        </w:pPr>
        <w:ins w:id="194" w:author="Autor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580C7E">
          <w:rPr>
            <w:noProof/>
          </w:rPr>
          <w:t>1</w:t>
        </w:r>
        <w:ins w:id="195" w:author="Autor">
          <w:r>
            <w:fldChar w:fldCharType="end"/>
          </w:r>
        </w:ins>
      </w:p>
      <w:customXmlInsRangeStart w:id="196" w:author="Autor"/>
    </w:sdtContent>
  </w:sdt>
  <w:customXmlInsRangeEnd w:id="196"/>
  <w:p w14:paraId="66166142" w14:textId="77777777" w:rsidR="00E86F5F" w:rsidRDefault="00E86F5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8E0FB" w14:textId="77777777" w:rsidR="00794E10" w:rsidRDefault="00794E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0B2C4" w14:textId="77777777" w:rsidR="009A030D" w:rsidRDefault="009A030D" w:rsidP="00E113B8">
      <w:pPr>
        <w:spacing w:after="0" w:line="240" w:lineRule="auto"/>
      </w:pPr>
      <w:r>
        <w:separator/>
      </w:r>
    </w:p>
  </w:footnote>
  <w:footnote w:type="continuationSeparator" w:id="0">
    <w:p w14:paraId="5E2CF721" w14:textId="77777777" w:rsidR="009A030D" w:rsidRDefault="009A030D" w:rsidP="00E1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0F5D1" w14:textId="77777777" w:rsidR="00794E10" w:rsidRDefault="00794E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C4E73" w14:textId="77777777" w:rsidR="00E113B8" w:rsidRDefault="00E113B8" w:rsidP="00E113B8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273FF7DD" wp14:editId="5C149B72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A5AAF" w14:textId="77777777" w:rsidR="00E113B8" w:rsidRDefault="00E113B8" w:rsidP="00AE5F10">
    <w:pPr>
      <w:pStyle w:val="Hlavika"/>
      <w:spacing w:after="120"/>
      <w:jc w:val="right"/>
    </w:pPr>
    <w:r>
      <w:t>Príloha č. 10c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0222F" w14:textId="77777777" w:rsidR="00794E10" w:rsidRDefault="00794E1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6529"/>
    <w:multiLevelType w:val="hybridMultilevel"/>
    <w:tmpl w:val="A0F419AC"/>
    <w:lvl w:ilvl="0" w:tplc="73D8A3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C1A64"/>
    <w:multiLevelType w:val="hybridMultilevel"/>
    <w:tmpl w:val="8CF2C432"/>
    <w:lvl w:ilvl="0" w:tplc="D0E0A8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84A42"/>
    <w:multiLevelType w:val="hybridMultilevel"/>
    <w:tmpl w:val="01267990"/>
    <w:lvl w:ilvl="0" w:tplc="041B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2CE17EEF"/>
    <w:multiLevelType w:val="hybridMultilevel"/>
    <w:tmpl w:val="F39E88A0"/>
    <w:lvl w:ilvl="0" w:tplc="4F087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704B8"/>
    <w:multiLevelType w:val="hybridMultilevel"/>
    <w:tmpl w:val="5EF8B8E2"/>
    <w:lvl w:ilvl="0" w:tplc="ED5EAD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872C9"/>
    <w:multiLevelType w:val="hybridMultilevel"/>
    <w:tmpl w:val="95EE4512"/>
    <w:lvl w:ilvl="0" w:tplc="19D2DB6E">
      <w:start w:val="1"/>
      <w:numFmt w:val="decimal"/>
      <w:lvlText w:val="%1."/>
      <w:lvlJc w:val="left"/>
      <w:pPr>
        <w:ind w:left="715" w:hanging="360"/>
      </w:pPr>
      <w:rPr>
        <w:rFonts w:ascii="Calibri" w:eastAsiaTheme="minorHAnsi" w:hAnsi="Calibri" w:cs="Calibri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35" w:hanging="360"/>
      </w:pPr>
    </w:lvl>
    <w:lvl w:ilvl="2" w:tplc="041B001B" w:tentative="1">
      <w:start w:val="1"/>
      <w:numFmt w:val="lowerRoman"/>
      <w:lvlText w:val="%3."/>
      <w:lvlJc w:val="right"/>
      <w:pPr>
        <w:ind w:left="2155" w:hanging="180"/>
      </w:pPr>
    </w:lvl>
    <w:lvl w:ilvl="3" w:tplc="041B000F" w:tentative="1">
      <w:start w:val="1"/>
      <w:numFmt w:val="decimal"/>
      <w:lvlText w:val="%4."/>
      <w:lvlJc w:val="left"/>
      <w:pPr>
        <w:ind w:left="2875" w:hanging="360"/>
      </w:pPr>
    </w:lvl>
    <w:lvl w:ilvl="4" w:tplc="041B0019" w:tentative="1">
      <w:start w:val="1"/>
      <w:numFmt w:val="lowerLetter"/>
      <w:lvlText w:val="%5."/>
      <w:lvlJc w:val="left"/>
      <w:pPr>
        <w:ind w:left="3595" w:hanging="360"/>
      </w:pPr>
    </w:lvl>
    <w:lvl w:ilvl="5" w:tplc="041B001B" w:tentative="1">
      <w:start w:val="1"/>
      <w:numFmt w:val="lowerRoman"/>
      <w:lvlText w:val="%6."/>
      <w:lvlJc w:val="right"/>
      <w:pPr>
        <w:ind w:left="4315" w:hanging="180"/>
      </w:pPr>
    </w:lvl>
    <w:lvl w:ilvl="6" w:tplc="041B000F" w:tentative="1">
      <w:start w:val="1"/>
      <w:numFmt w:val="decimal"/>
      <w:lvlText w:val="%7."/>
      <w:lvlJc w:val="left"/>
      <w:pPr>
        <w:ind w:left="5035" w:hanging="360"/>
      </w:pPr>
    </w:lvl>
    <w:lvl w:ilvl="7" w:tplc="041B0019" w:tentative="1">
      <w:start w:val="1"/>
      <w:numFmt w:val="lowerLetter"/>
      <w:lvlText w:val="%8."/>
      <w:lvlJc w:val="left"/>
      <w:pPr>
        <w:ind w:left="5755" w:hanging="360"/>
      </w:pPr>
    </w:lvl>
    <w:lvl w:ilvl="8" w:tplc="041B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 w15:restartNumberingAfterBreak="0">
    <w:nsid w:val="45BC0E5C"/>
    <w:multiLevelType w:val="hybridMultilevel"/>
    <w:tmpl w:val="72686A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C25F0"/>
    <w:multiLevelType w:val="hybridMultilevel"/>
    <w:tmpl w:val="ED3C9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258EC"/>
    <w:multiLevelType w:val="hybridMultilevel"/>
    <w:tmpl w:val="4552DBB8"/>
    <w:lvl w:ilvl="0" w:tplc="A836A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9251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CC7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0C9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A03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78D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96E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12E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A1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6B033E6"/>
    <w:multiLevelType w:val="hybridMultilevel"/>
    <w:tmpl w:val="F6A4A424"/>
    <w:lvl w:ilvl="0" w:tplc="A5C85874">
      <w:start w:val="1"/>
      <w:numFmt w:val="decimal"/>
      <w:lvlText w:val="%1."/>
      <w:lvlJc w:val="left"/>
      <w:pPr>
        <w:ind w:left="71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35" w:hanging="360"/>
      </w:pPr>
    </w:lvl>
    <w:lvl w:ilvl="2" w:tplc="041B001B" w:tentative="1">
      <w:start w:val="1"/>
      <w:numFmt w:val="lowerRoman"/>
      <w:lvlText w:val="%3."/>
      <w:lvlJc w:val="right"/>
      <w:pPr>
        <w:ind w:left="2155" w:hanging="180"/>
      </w:pPr>
    </w:lvl>
    <w:lvl w:ilvl="3" w:tplc="041B000F" w:tentative="1">
      <w:start w:val="1"/>
      <w:numFmt w:val="decimal"/>
      <w:lvlText w:val="%4."/>
      <w:lvlJc w:val="left"/>
      <w:pPr>
        <w:ind w:left="2875" w:hanging="360"/>
      </w:pPr>
    </w:lvl>
    <w:lvl w:ilvl="4" w:tplc="041B0019" w:tentative="1">
      <w:start w:val="1"/>
      <w:numFmt w:val="lowerLetter"/>
      <w:lvlText w:val="%5."/>
      <w:lvlJc w:val="left"/>
      <w:pPr>
        <w:ind w:left="3595" w:hanging="360"/>
      </w:pPr>
    </w:lvl>
    <w:lvl w:ilvl="5" w:tplc="041B001B" w:tentative="1">
      <w:start w:val="1"/>
      <w:numFmt w:val="lowerRoman"/>
      <w:lvlText w:val="%6."/>
      <w:lvlJc w:val="right"/>
      <w:pPr>
        <w:ind w:left="4315" w:hanging="180"/>
      </w:pPr>
    </w:lvl>
    <w:lvl w:ilvl="6" w:tplc="041B000F" w:tentative="1">
      <w:start w:val="1"/>
      <w:numFmt w:val="decimal"/>
      <w:lvlText w:val="%7."/>
      <w:lvlJc w:val="left"/>
      <w:pPr>
        <w:ind w:left="5035" w:hanging="360"/>
      </w:pPr>
    </w:lvl>
    <w:lvl w:ilvl="7" w:tplc="041B0019" w:tentative="1">
      <w:start w:val="1"/>
      <w:numFmt w:val="lowerLetter"/>
      <w:lvlText w:val="%8."/>
      <w:lvlJc w:val="left"/>
      <w:pPr>
        <w:ind w:left="5755" w:hanging="360"/>
      </w:pPr>
    </w:lvl>
    <w:lvl w:ilvl="8" w:tplc="041B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0" w15:restartNumberingAfterBreak="0">
    <w:nsid w:val="68E201C1"/>
    <w:multiLevelType w:val="hybridMultilevel"/>
    <w:tmpl w:val="9BEA1162"/>
    <w:lvl w:ilvl="0" w:tplc="A5C85874">
      <w:start w:val="1"/>
      <w:numFmt w:val="decimal"/>
      <w:lvlText w:val="%1."/>
      <w:lvlJc w:val="left"/>
      <w:pPr>
        <w:ind w:left="71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35" w:hanging="360"/>
      </w:pPr>
    </w:lvl>
    <w:lvl w:ilvl="2" w:tplc="041B001B" w:tentative="1">
      <w:start w:val="1"/>
      <w:numFmt w:val="lowerRoman"/>
      <w:lvlText w:val="%3."/>
      <w:lvlJc w:val="right"/>
      <w:pPr>
        <w:ind w:left="2155" w:hanging="180"/>
      </w:pPr>
    </w:lvl>
    <w:lvl w:ilvl="3" w:tplc="041B000F" w:tentative="1">
      <w:start w:val="1"/>
      <w:numFmt w:val="decimal"/>
      <w:lvlText w:val="%4."/>
      <w:lvlJc w:val="left"/>
      <w:pPr>
        <w:ind w:left="2875" w:hanging="360"/>
      </w:pPr>
    </w:lvl>
    <w:lvl w:ilvl="4" w:tplc="041B0019" w:tentative="1">
      <w:start w:val="1"/>
      <w:numFmt w:val="lowerLetter"/>
      <w:lvlText w:val="%5."/>
      <w:lvlJc w:val="left"/>
      <w:pPr>
        <w:ind w:left="3595" w:hanging="360"/>
      </w:pPr>
    </w:lvl>
    <w:lvl w:ilvl="5" w:tplc="041B001B" w:tentative="1">
      <w:start w:val="1"/>
      <w:numFmt w:val="lowerRoman"/>
      <w:lvlText w:val="%6."/>
      <w:lvlJc w:val="right"/>
      <w:pPr>
        <w:ind w:left="4315" w:hanging="180"/>
      </w:pPr>
    </w:lvl>
    <w:lvl w:ilvl="6" w:tplc="041B000F" w:tentative="1">
      <w:start w:val="1"/>
      <w:numFmt w:val="decimal"/>
      <w:lvlText w:val="%7."/>
      <w:lvlJc w:val="left"/>
      <w:pPr>
        <w:ind w:left="5035" w:hanging="360"/>
      </w:pPr>
    </w:lvl>
    <w:lvl w:ilvl="7" w:tplc="041B0019" w:tentative="1">
      <w:start w:val="1"/>
      <w:numFmt w:val="lowerLetter"/>
      <w:lvlText w:val="%8."/>
      <w:lvlJc w:val="left"/>
      <w:pPr>
        <w:ind w:left="5755" w:hanging="360"/>
      </w:pPr>
    </w:lvl>
    <w:lvl w:ilvl="8" w:tplc="041B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D65AF"/>
    <w:multiLevelType w:val="hybridMultilevel"/>
    <w:tmpl w:val="9134F2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A2567"/>
    <w:multiLevelType w:val="hybridMultilevel"/>
    <w:tmpl w:val="2B20E350"/>
    <w:lvl w:ilvl="0" w:tplc="FA4E49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82B62"/>
    <w:multiLevelType w:val="hybridMultilevel"/>
    <w:tmpl w:val="E9BA1078"/>
    <w:lvl w:ilvl="0" w:tplc="B68E07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13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2"/>
  </w:num>
  <w:num w:numId="12">
    <w:abstractNumId w:val="8"/>
  </w:num>
  <w:num w:numId="13">
    <w:abstractNumId w:val="6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6E"/>
    <w:rsid w:val="00002FDA"/>
    <w:rsid w:val="000339C7"/>
    <w:rsid w:val="0007752C"/>
    <w:rsid w:val="000A33D0"/>
    <w:rsid w:val="000B0A0F"/>
    <w:rsid w:val="000D2E2B"/>
    <w:rsid w:val="000E7FB1"/>
    <w:rsid w:val="000F6E82"/>
    <w:rsid w:val="00117C94"/>
    <w:rsid w:val="001436B6"/>
    <w:rsid w:val="00151ED7"/>
    <w:rsid w:val="00155DA6"/>
    <w:rsid w:val="00166AE6"/>
    <w:rsid w:val="00174E29"/>
    <w:rsid w:val="001911D2"/>
    <w:rsid w:val="001B1BC5"/>
    <w:rsid w:val="001D390B"/>
    <w:rsid w:val="00213A03"/>
    <w:rsid w:val="002222B1"/>
    <w:rsid w:val="00230731"/>
    <w:rsid w:val="00236461"/>
    <w:rsid w:val="002537C9"/>
    <w:rsid w:val="00272BF7"/>
    <w:rsid w:val="002E1842"/>
    <w:rsid w:val="002E3974"/>
    <w:rsid w:val="0031175B"/>
    <w:rsid w:val="00320248"/>
    <w:rsid w:val="003228F5"/>
    <w:rsid w:val="003265A6"/>
    <w:rsid w:val="00330E2A"/>
    <w:rsid w:val="0034083A"/>
    <w:rsid w:val="003527E3"/>
    <w:rsid w:val="00364777"/>
    <w:rsid w:val="00391852"/>
    <w:rsid w:val="003A3260"/>
    <w:rsid w:val="0042336D"/>
    <w:rsid w:val="0048726B"/>
    <w:rsid w:val="00487497"/>
    <w:rsid w:val="00490C51"/>
    <w:rsid w:val="00497961"/>
    <w:rsid w:val="004D4845"/>
    <w:rsid w:val="004F5350"/>
    <w:rsid w:val="004F6FC5"/>
    <w:rsid w:val="0051357C"/>
    <w:rsid w:val="00580C7E"/>
    <w:rsid w:val="00582937"/>
    <w:rsid w:val="00584216"/>
    <w:rsid w:val="005A010B"/>
    <w:rsid w:val="005A39FF"/>
    <w:rsid w:val="005A5261"/>
    <w:rsid w:val="005A722C"/>
    <w:rsid w:val="005C4180"/>
    <w:rsid w:val="005D2EDB"/>
    <w:rsid w:val="005D4EB9"/>
    <w:rsid w:val="005E1344"/>
    <w:rsid w:val="00611921"/>
    <w:rsid w:val="0062062D"/>
    <w:rsid w:val="0063054F"/>
    <w:rsid w:val="00646636"/>
    <w:rsid w:val="006553C4"/>
    <w:rsid w:val="006621D9"/>
    <w:rsid w:val="00670DA2"/>
    <w:rsid w:val="006742D8"/>
    <w:rsid w:val="00683B55"/>
    <w:rsid w:val="006D3995"/>
    <w:rsid w:val="006E793B"/>
    <w:rsid w:val="006F5FF9"/>
    <w:rsid w:val="00713D5C"/>
    <w:rsid w:val="0075259E"/>
    <w:rsid w:val="0077759A"/>
    <w:rsid w:val="0078188A"/>
    <w:rsid w:val="00794E10"/>
    <w:rsid w:val="007A00B1"/>
    <w:rsid w:val="007E495A"/>
    <w:rsid w:val="007E723E"/>
    <w:rsid w:val="00800016"/>
    <w:rsid w:val="00816E2E"/>
    <w:rsid w:val="00817B8E"/>
    <w:rsid w:val="008239B5"/>
    <w:rsid w:val="00850E18"/>
    <w:rsid w:val="00864332"/>
    <w:rsid w:val="00896E6C"/>
    <w:rsid w:val="00897183"/>
    <w:rsid w:val="008A355E"/>
    <w:rsid w:val="008C489C"/>
    <w:rsid w:val="008D7A7E"/>
    <w:rsid w:val="008F7A0B"/>
    <w:rsid w:val="00916C43"/>
    <w:rsid w:val="00961D65"/>
    <w:rsid w:val="00962B88"/>
    <w:rsid w:val="009A030D"/>
    <w:rsid w:val="009A1DFC"/>
    <w:rsid w:val="009A38D3"/>
    <w:rsid w:val="009B7B63"/>
    <w:rsid w:val="009D2BC4"/>
    <w:rsid w:val="009D6185"/>
    <w:rsid w:val="009E7C69"/>
    <w:rsid w:val="009F790B"/>
    <w:rsid w:val="00A2045C"/>
    <w:rsid w:val="00A931C3"/>
    <w:rsid w:val="00AB05AB"/>
    <w:rsid w:val="00AB3376"/>
    <w:rsid w:val="00AB4EE8"/>
    <w:rsid w:val="00AC33B4"/>
    <w:rsid w:val="00AD25F8"/>
    <w:rsid w:val="00AE273D"/>
    <w:rsid w:val="00AE5F10"/>
    <w:rsid w:val="00AF3792"/>
    <w:rsid w:val="00B3487D"/>
    <w:rsid w:val="00B45EA7"/>
    <w:rsid w:val="00B47FD8"/>
    <w:rsid w:val="00B82D75"/>
    <w:rsid w:val="00B907AD"/>
    <w:rsid w:val="00BD6A97"/>
    <w:rsid w:val="00BF4834"/>
    <w:rsid w:val="00C32A72"/>
    <w:rsid w:val="00C475C7"/>
    <w:rsid w:val="00C56C46"/>
    <w:rsid w:val="00CA0FF0"/>
    <w:rsid w:val="00CC1183"/>
    <w:rsid w:val="00CF2320"/>
    <w:rsid w:val="00D1434F"/>
    <w:rsid w:val="00D216B9"/>
    <w:rsid w:val="00D40344"/>
    <w:rsid w:val="00D442BE"/>
    <w:rsid w:val="00D458E1"/>
    <w:rsid w:val="00D54098"/>
    <w:rsid w:val="00D83DC0"/>
    <w:rsid w:val="00DB1C31"/>
    <w:rsid w:val="00DD546E"/>
    <w:rsid w:val="00DF1586"/>
    <w:rsid w:val="00E113B8"/>
    <w:rsid w:val="00E43668"/>
    <w:rsid w:val="00E62E87"/>
    <w:rsid w:val="00E64B8C"/>
    <w:rsid w:val="00E7001C"/>
    <w:rsid w:val="00E86F5F"/>
    <w:rsid w:val="00ED0116"/>
    <w:rsid w:val="00EF6D36"/>
    <w:rsid w:val="00F17DA9"/>
    <w:rsid w:val="00F267C4"/>
    <w:rsid w:val="00F30C84"/>
    <w:rsid w:val="00F45DE9"/>
    <w:rsid w:val="00F75D8C"/>
    <w:rsid w:val="00F84263"/>
    <w:rsid w:val="00F846F9"/>
    <w:rsid w:val="00FB50A6"/>
    <w:rsid w:val="00FB5FCB"/>
    <w:rsid w:val="00FD0936"/>
    <w:rsid w:val="00FD1192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91B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13B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1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13B8"/>
  </w:style>
  <w:style w:type="paragraph" w:styleId="Pta">
    <w:name w:val="footer"/>
    <w:basedOn w:val="Normlny"/>
    <w:link w:val="PtaChar"/>
    <w:uiPriority w:val="99"/>
    <w:unhideWhenUsed/>
    <w:rsid w:val="00E1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13B8"/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62062D"/>
    <w:pPr>
      <w:ind w:left="720"/>
      <w:contextualSpacing/>
    </w:pPr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62062D"/>
  </w:style>
  <w:style w:type="paragraph" w:customStyle="1" w:styleId="Default">
    <w:name w:val="Default"/>
    <w:rsid w:val="00002F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55D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55DA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55DA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5D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5DA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4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71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81BDF-0D42-4252-9EF9-4BDB6817F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2416</Words>
  <Characters>13773</Characters>
  <Application>Microsoft Office Word</Application>
  <DocSecurity>0</DocSecurity>
  <Lines>114</Lines>
  <Paragraphs>32</Paragraphs>
  <ScaleCrop>false</ScaleCrop>
  <Company/>
  <LinksUpToDate>false</LinksUpToDate>
  <CharactersWithSpaces>16157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2025-11-13T07:38:00Z</dcterms:created>
  <dcterms:modified xsi:type="dcterms:W3CDTF">2025-11-13T07:39:00Z</dcterms:modified>
</cp:coreProperties>
</file>